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732B" w14:textId="7C19F019" w:rsidR="00764CDE" w:rsidRPr="00612D7E" w:rsidRDefault="00F11D9A" w:rsidP="00764CDE">
      <w:pPr>
        <w:bidi/>
        <w:rPr>
          <w:rFonts w:asciiTheme="majorBidi" w:hAnsiTheme="majorBidi" w:cstheme="majorBidi"/>
          <w:b/>
          <w:bCs/>
          <w:color w:val="FF0000"/>
          <w:sz w:val="28"/>
          <w:szCs w:val="28"/>
          <w:lang w:eastAsia="en-GB"/>
        </w:rPr>
      </w:pPr>
      <w:r w:rsidRPr="00612D7E">
        <w:rPr>
          <w:rFonts w:asciiTheme="majorBidi" w:hAnsiTheme="majorBidi" w:cstheme="majorBidi"/>
          <w:b/>
          <w:bCs/>
          <w:color w:val="FF0000"/>
          <w:sz w:val="28"/>
          <w:szCs w:val="28"/>
          <w:lang w:eastAsia="en-GB"/>
        </w:rPr>
        <w:t>25</w:t>
      </w:r>
      <w:r w:rsidR="00764CDE" w:rsidRPr="00612D7E">
        <w:rPr>
          <w:rFonts w:asciiTheme="majorBidi" w:hAnsiTheme="majorBidi" w:cstheme="majorBidi"/>
          <w:b/>
          <w:bCs/>
          <w:color w:val="FF0000"/>
          <w:sz w:val="28"/>
          <w:szCs w:val="28"/>
          <w:lang w:eastAsia="en-GB"/>
        </w:rPr>
        <w:t>/</w:t>
      </w:r>
      <w:r w:rsidR="00EC7753" w:rsidRPr="00612D7E">
        <w:rPr>
          <w:rFonts w:asciiTheme="majorBidi" w:hAnsiTheme="majorBidi" w:cstheme="majorBidi"/>
          <w:b/>
          <w:bCs/>
          <w:color w:val="FF0000"/>
          <w:sz w:val="28"/>
          <w:szCs w:val="28"/>
          <w:lang w:eastAsia="en-GB"/>
        </w:rPr>
        <w:t>03</w:t>
      </w:r>
      <w:r w:rsidR="00764CDE" w:rsidRPr="00612D7E">
        <w:rPr>
          <w:rFonts w:asciiTheme="majorBidi" w:hAnsiTheme="majorBidi" w:cstheme="majorBidi"/>
          <w:b/>
          <w:bCs/>
          <w:color w:val="FF0000"/>
          <w:sz w:val="28"/>
          <w:szCs w:val="28"/>
          <w:lang w:eastAsia="en-GB"/>
        </w:rPr>
        <w:t>/</w:t>
      </w:r>
      <w:r w:rsidR="00EC7753" w:rsidRPr="00612D7E">
        <w:rPr>
          <w:rFonts w:asciiTheme="majorBidi" w:hAnsiTheme="majorBidi" w:cstheme="majorBidi"/>
          <w:b/>
          <w:bCs/>
          <w:color w:val="FF0000"/>
          <w:sz w:val="28"/>
          <w:szCs w:val="28"/>
          <w:lang w:eastAsia="en-GB"/>
        </w:rPr>
        <w:t>2023</w:t>
      </w:r>
    </w:p>
    <w:p w14:paraId="3C46A98E" w14:textId="6FDECE3C" w:rsidR="00597CB1" w:rsidRPr="005F6924" w:rsidRDefault="0088019B" w:rsidP="00BF1385">
      <w:pPr>
        <w:jc w:val="center"/>
        <w:rPr>
          <w:b/>
          <w:bCs/>
          <w:shd w:val="clear" w:color="auto" w:fill="FFFFFF"/>
        </w:rPr>
      </w:pPr>
      <w:r w:rsidRPr="005F6924">
        <w:rPr>
          <w:b/>
          <w:bCs/>
          <w:shd w:val="clear" w:color="auto" w:fill="FFFFFF"/>
        </w:rPr>
        <w:t>Critical Multimodal Discourse Analysis: A Case of a Palestinian Movement</w:t>
      </w:r>
    </w:p>
    <w:p w14:paraId="00693671" w14:textId="77777777" w:rsidR="003442C7" w:rsidRPr="005F6924" w:rsidRDefault="003442C7" w:rsidP="003442C7">
      <w:pPr>
        <w:pStyle w:val="Heading1"/>
        <w:shd w:val="clear" w:color="auto" w:fill="FFFFFF"/>
      </w:pPr>
      <w:r w:rsidRPr="005F6924">
        <w:rPr>
          <w:highlight w:val="yellow"/>
        </w:rPr>
        <w:t>The corresponding author</w:t>
      </w:r>
      <w:r w:rsidRPr="005F6924">
        <w:t>:</w:t>
      </w:r>
    </w:p>
    <w:p w14:paraId="2845DC48" w14:textId="77777777" w:rsidR="0088019B" w:rsidRPr="005F6924" w:rsidRDefault="0088019B" w:rsidP="0088019B">
      <w:pPr>
        <w:pStyle w:val="Heading1"/>
        <w:shd w:val="clear" w:color="auto" w:fill="FFFFFF"/>
      </w:pPr>
      <w:proofErr w:type="spellStart"/>
      <w:r w:rsidRPr="005F6924">
        <w:rPr>
          <w:b w:val="0"/>
          <w:bCs w:val="0"/>
        </w:rPr>
        <w:t>Mohammedwesam</w:t>
      </w:r>
      <w:proofErr w:type="spellEnd"/>
      <w:r w:rsidRPr="005F6924">
        <w:rPr>
          <w:b w:val="0"/>
          <w:bCs w:val="0"/>
        </w:rPr>
        <w:t xml:space="preserve"> Amer</w:t>
      </w:r>
    </w:p>
    <w:p w14:paraId="1B207759" w14:textId="77777777" w:rsidR="0088019B" w:rsidRPr="005F6924" w:rsidRDefault="0088019B" w:rsidP="0088019B">
      <w:pPr>
        <w:shd w:val="clear" w:color="auto" w:fill="FFFFFF"/>
        <w:rPr>
          <w:sz w:val="28"/>
          <w:szCs w:val="28"/>
        </w:rPr>
      </w:pPr>
      <w:r w:rsidRPr="005F6924">
        <w:rPr>
          <w:sz w:val="28"/>
          <w:szCs w:val="28"/>
        </w:rPr>
        <w:t>Dean of Communication and Languages Faculty, </w:t>
      </w:r>
    </w:p>
    <w:p w14:paraId="478F45DB" w14:textId="77777777" w:rsidR="0088019B" w:rsidRPr="005F6924" w:rsidRDefault="0088019B" w:rsidP="0088019B">
      <w:pPr>
        <w:shd w:val="clear" w:color="auto" w:fill="FFFFFF"/>
        <w:rPr>
          <w:sz w:val="28"/>
          <w:szCs w:val="28"/>
        </w:rPr>
      </w:pPr>
      <w:r w:rsidRPr="005F6924">
        <w:rPr>
          <w:sz w:val="28"/>
          <w:szCs w:val="28"/>
        </w:rPr>
        <w:t>Gaza University, Gaza city, Palestine</w:t>
      </w:r>
    </w:p>
    <w:p w14:paraId="77268BDB" w14:textId="447B37F3" w:rsidR="0088019B" w:rsidRPr="005F6924" w:rsidRDefault="00000000" w:rsidP="00557C15">
      <w:pPr>
        <w:shd w:val="clear" w:color="auto" w:fill="FFFFFF"/>
        <w:rPr>
          <w:color w:val="0000FF"/>
          <w:sz w:val="28"/>
          <w:szCs w:val="28"/>
        </w:rPr>
      </w:pPr>
      <w:hyperlink r:id="rId8" w:tgtFrame="_blank" w:history="1">
        <w:r w:rsidR="0088019B" w:rsidRPr="005F6924">
          <w:rPr>
            <w:rStyle w:val="Hyperlink"/>
            <w:color w:val="0563C1"/>
            <w:sz w:val="28"/>
            <w:szCs w:val="28"/>
          </w:rPr>
          <w:t>wesaam.amer@gmail.com</w:t>
        </w:r>
      </w:hyperlink>
      <w:r w:rsidR="00557C15">
        <w:rPr>
          <w:rStyle w:val="Hyperlink"/>
          <w:color w:val="0563C1"/>
          <w:sz w:val="28"/>
          <w:szCs w:val="28"/>
        </w:rPr>
        <w:t xml:space="preserve">, </w:t>
      </w:r>
      <w:hyperlink r:id="rId9" w:tgtFrame="_blank" w:history="1">
        <w:r w:rsidR="0088019B" w:rsidRPr="005F6924">
          <w:rPr>
            <w:rStyle w:val="Hyperlink"/>
            <w:color w:val="0563C1"/>
            <w:sz w:val="28"/>
            <w:szCs w:val="28"/>
          </w:rPr>
          <w:t>mw.amer@gu.edu.ps</w:t>
        </w:r>
      </w:hyperlink>
    </w:p>
    <w:p w14:paraId="083643CB" w14:textId="3D467C0E" w:rsidR="0088019B" w:rsidRDefault="003442C7" w:rsidP="000D5233">
      <w:pPr>
        <w:pStyle w:val="Heading1"/>
        <w:rPr>
          <w:b w:val="0"/>
          <w:bCs w:val="0"/>
        </w:rPr>
      </w:pPr>
      <w:r w:rsidRPr="005F6924">
        <w:rPr>
          <w:b w:val="0"/>
          <w:bCs w:val="0"/>
        </w:rPr>
        <w:t>00972597285700</w:t>
      </w:r>
    </w:p>
    <w:p w14:paraId="0FEFA484" w14:textId="77777777" w:rsidR="00557C15" w:rsidRPr="00557C15" w:rsidRDefault="00557C15" w:rsidP="00557C15">
      <w:pPr>
        <w:rPr>
          <w:rtl/>
        </w:rPr>
      </w:pPr>
    </w:p>
    <w:p w14:paraId="56CD99E9" w14:textId="47EE76AD" w:rsidR="00FD44EB" w:rsidRPr="006A49C3" w:rsidRDefault="00FD44EB" w:rsidP="006A49C3">
      <w:pPr>
        <w:pStyle w:val="Heading1"/>
      </w:pPr>
      <w:r w:rsidRPr="006A49C3">
        <w:t>Abstract</w:t>
      </w:r>
    </w:p>
    <w:p w14:paraId="3794DC94" w14:textId="7E362FAD" w:rsidR="003442C7" w:rsidRDefault="00201B4F" w:rsidP="00201B4F">
      <w:pPr>
        <w:shd w:val="clear" w:color="auto" w:fill="FFFFFF"/>
        <w:jc w:val="both"/>
      </w:pPr>
      <w:r w:rsidRPr="00C67DF5">
        <w:t>Th</w:t>
      </w:r>
      <w:r>
        <w:t>is</w:t>
      </w:r>
      <w:r w:rsidRPr="00C67DF5">
        <w:t xml:space="preserve"> </w:t>
      </w:r>
      <w:r w:rsidR="003442C7" w:rsidRPr="00C67DF5">
        <w:t xml:space="preserve">paper examines digital discourses of and on the Palestinian movement, Hamas on Twitter. The data corpus contains tweets and retweets by Shehab News Agency (Hamas’s online news agency), and all tweets associated with the hashtag #hamas and produced by any user on the twitter. The data resources were extracted in January 2022 by utilizing NVivo </w:t>
      </w:r>
      <w:proofErr w:type="spellStart"/>
      <w:r w:rsidR="003442C7" w:rsidRPr="00C67DF5">
        <w:t>NCapture</w:t>
      </w:r>
      <w:proofErr w:type="spellEnd"/>
      <w:r w:rsidR="003442C7" w:rsidRPr="00C67DF5">
        <w:t>. The paper uses Kress and Van Leeuwen’s (1996 &amp; 2006) social semiotic approach and critical discourse tools to examine online, textual, and visual features of tweets. The findings show that the word occupation </w:t>
      </w:r>
      <w:r>
        <w:t>‘</w:t>
      </w:r>
      <w:r w:rsidR="003442C7" w:rsidRPr="00C67DF5">
        <w:rPr>
          <w:rFonts w:hint="cs"/>
          <w:rtl/>
        </w:rPr>
        <w:t>الاحتلال</w:t>
      </w:r>
      <w:r>
        <w:t>’</w:t>
      </w:r>
      <w:r w:rsidR="003442C7" w:rsidRPr="00C67DF5">
        <w:t> is the most frequent word in the tweets of Shehab News Agency, and it is associated with hashtags such as Hamas, Jerusalem, among other words</w:t>
      </w:r>
      <w:r w:rsidR="003442C7">
        <w:t xml:space="preserve"> and hashtags</w:t>
      </w:r>
      <w:r w:rsidR="003442C7" w:rsidRPr="00C67DF5">
        <w:t xml:space="preserve">. The result of word cloud shows that the hashtag #Hamas is associated with frequent words and hashtags, e.g., #gaza, #palestine, #israel, #terrorism, #terror, #hamasterrorists, ##thegazayoudontsee, #theykidnappedgaza. This discursive strategy leaves a negative representation of Hamas and legitimizes any actions conducted by Israel or any </w:t>
      </w:r>
      <w:r w:rsidR="003442C7">
        <w:t xml:space="preserve">other </w:t>
      </w:r>
      <w:r w:rsidR="003442C7" w:rsidRPr="00C67DF5">
        <w:t>actors against Hamas. The analysis shows</w:t>
      </w:r>
      <w:r>
        <w:t xml:space="preserve"> that</w:t>
      </w:r>
      <w:r w:rsidR="003442C7" w:rsidRPr="00C67DF5">
        <w:t xml:space="preserve"> Hamas’s discourses focus on resistance of the Israeli occupation. </w:t>
      </w:r>
      <w:r>
        <w:t>In addition</w:t>
      </w:r>
      <w:r w:rsidR="003442C7" w:rsidRPr="00C67DF5">
        <w:t xml:space="preserve">, the analysis </w:t>
      </w:r>
      <w:r>
        <w:t>suggests</w:t>
      </w:r>
      <w:r w:rsidRPr="00C67DF5">
        <w:t xml:space="preserve"> </w:t>
      </w:r>
      <w:r w:rsidR="003442C7" w:rsidRPr="00C67DF5">
        <w:t xml:space="preserve">that </w:t>
      </w:r>
      <w:r w:rsidRPr="00C67DF5">
        <w:t xml:space="preserve">tweets associated with the hashtag #Hamas </w:t>
      </w:r>
      <w:r>
        <w:t xml:space="preserve">seem to link </w:t>
      </w:r>
      <w:r w:rsidR="003442C7" w:rsidRPr="00C67DF5">
        <w:t xml:space="preserve">Hamas with </w:t>
      </w:r>
      <w:r w:rsidR="00F11D9A" w:rsidRPr="00C67DF5">
        <w:t>terrorism.</w:t>
      </w:r>
      <w:r w:rsidR="003442C7" w:rsidRPr="00C67DF5">
        <w:t xml:space="preserve"> In conclusion, as expected in party-loyal media, the digital discourse on twitter on and of Hamas is understood as a </w:t>
      </w:r>
      <w:r w:rsidR="003442C7">
        <w:t>struggle</w:t>
      </w:r>
      <w:r w:rsidR="003442C7" w:rsidRPr="00C67DF5">
        <w:t xml:space="preserve"> between Hamas and Israel rather than a war against Palestinians who pay high prices. This is because Twitter blocks Hamas’s accounts and mostly remove</w:t>
      </w:r>
      <w:r>
        <w:t>s</w:t>
      </w:r>
      <w:r w:rsidR="003442C7" w:rsidRPr="00C67DF5">
        <w:t xml:space="preserve"> Palestinian content that criticize</w:t>
      </w:r>
      <w:r w:rsidR="003442C7">
        <w:t>s</w:t>
      </w:r>
      <w:r w:rsidR="003442C7" w:rsidRPr="00C67DF5">
        <w:t xml:space="preserve"> Israel. </w:t>
      </w:r>
    </w:p>
    <w:p w14:paraId="3C099BF1" w14:textId="03EFC550" w:rsidR="005F6924" w:rsidRPr="005F6924" w:rsidRDefault="005F6924" w:rsidP="005F6924">
      <w:pPr>
        <w:shd w:val="clear" w:color="auto" w:fill="FFFFFF"/>
        <w:bidi/>
        <w:jc w:val="both"/>
        <w:rPr>
          <w:b/>
          <w:bCs/>
          <w:rtl/>
        </w:rPr>
      </w:pPr>
      <w:r w:rsidRPr="005F6924">
        <w:rPr>
          <w:rFonts w:hint="cs"/>
          <w:b/>
          <w:bCs/>
          <w:rtl/>
        </w:rPr>
        <w:t>الملخص:</w:t>
      </w:r>
    </w:p>
    <w:p w14:paraId="40D34BE1" w14:textId="7DEA3698" w:rsidR="003442C7" w:rsidRPr="00CB7CA1" w:rsidRDefault="003442C7" w:rsidP="00201B4F">
      <w:pPr>
        <w:shd w:val="clear" w:color="auto" w:fill="FFFFFF"/>
        <w:bidi/>
        <w:jc w:val="both"/>
        <w:rPr>
          <w:rtl/>
        </w:rPr>
      </w:pPr>
      <w:r w:rsidRPr="00CB7CA1">
        <w:rPr>
          <w:rtl/>
        </w:rPr>
        <w:t xml:space="preserve">تبحث </w:t>
      </w:r>
      <w:r w:rsidRPr="00CB7CA1">
        <w:rPr>
          <w:rFonts w:hint="cs"/>
          <w:rtl/>
        </w:rPr>
        <w:t xml:space="preserve">هذه </w:t>
      </w:r>
      <w:r w:rsidRPr="00CB7CA1">
        <w:rPr>
          <w:rtl/>
        </w:rPr>
        <w:t xml:space="preserve">الورقة </w:t>
      </w:r>
      <w:r w:rsidR="005F6924" w:rsidRPr="00CB7CA1">
        <w:rPr>
          <w:rFonts w:hint="cs"/>
          <w:rtl/>
        </w:rPr>
        <w:t>في</w:t>
      </w:r>
      <w:r w:rsidRPr="00CB7CA1">
        <w:rPr>
          <w:rtl/>
        </w:rPr>
        <w:t xml:space="preserve"> </w:t>
      </w:r>
      <w:r w:rsidRPr="00CB7CA1">
        <w:rPr>
          <w:rFonts w:hint="cs"/>
          <w:rtl/>
        </w:rPr>
        <w:t xml:space="preserve">خطابات حركة </w:t>
      </w:r>
      <w:r w:rsidR="00201B4F" w:rsidRPr="00CB7CA1">
        <w:rPr>
          <w:rFonts w:hint="cs"/>
          <w:rtl/>
        </w:rPr>
        <w:t xml:space="preserve">حماس </w:t>
      </w:r>
      <w:r w:rsidRPr="00CB7CA1">
        <w:rPr>
          <w:rFonts w:hint="cs"/>
          <w:rtl/>
        </w:rPr>
        <w:t xml:space="preserve">الفلسطينية والخطابات عنها على منصة تويتر. </w:t>
      </w:r>
      <w:r w:rsidRPr="00CB7CA1">
        <w:rPr>
          <w:rtl/>
        </w:rPr>
        <w:t xml:space="preserve">تحتوي مجموعة البيانات على تغريدات </w:t>
      </w:r>
      <w:r w:rsidRPr="00CB7CA1">
        <w:rPr>
          <w:rFonts w:hint="cs"/>
          <w:rtl/>
        </w:rPr>
        <w:t>و</w:t>
      </w:r>
      <w:r w:rsidR="005F6924" w:rsidRPr="00CB7CA1">
        <w:rPr>
          <w:rFonts w:hint="cs"/>
          <w:rtl/>
        </w:rPr>
        <w:t xml:space="preserve">تغريدات </w:t>
      </w:r>
      <w:r w:rsidR="00201B4F">
        <w:rPr>
          <w:rFonts w:hint="cs"/>
          <w:rtl/>
        </w:rPr>
        <w:t>أعادت</w:t>
      </w:r>
      <w:r w:rsidR="00201B4F" w:rsidRPr="00CB7CA1">
        <w:rPr>
          <w:rFonts w:hint="cs"/>
          <w:rtl/>
        </w:rPr>
        <w:t xml:space="preserve"> </w:t>
      </w:r>
      <w:r w:rsidRPr="00CB7CA1">
        <w:rPr>
          <w:rFonts w:hint="cs"/>
          <w:rtl/>
        </w:rPr>
        <w:t xml:space="preserve">مشاركتها وكالة </w:t>
      </w:r>
      <w:r w:rsidR="00201B4F" w:rsidRPr="00CB7CA1">
        <w:rPr>
          <w:rFonts w:hint="cs"/>
          <w:rtl/>
        </w:rPr>
        <w:t xml:space="preserve">شهاب </w:t>
      </w:r>
      <w:r w:rsidR="00201B4F">
        <w:rPr>
          <w:rFonts w:hint="cs"/>
          <w:rtl/>
        </w:rPr>
        <w:t>الاخبارية</w:t>
      </w:r>
      <w:r w:rsidR="00201B4F" w:rsidRPr="00CB7CA1">
        <w:rPr>
          <w:rFonts w:hint="cs"/>
          <w:rtl/>
        </w:rPr>
        <w:t xml:space="preserve"> </w:t>
      </w:r>
      <w:r w:rsidRPr="00CB7CA1">
        <w:rPr>
          <w:rFonts w:hint="cs"/>
          <w:rtl/>
        </w:rPr>
        <w:t>(وكالة حماس للأخبار على الانترنت)، وجميع التغريدات</w:t>
      </w:r>
      <w:r w:rsidRPr="00CB7CA1">
        <w:rPr>
          <w:rtl/>
        </w:rPr>
        <w:t xml:space="preserve"> المرتبطة</w:t>
      </w:r>
      <w:r w:rsidRPr="00CB7CA1">
        <w:rPr>
          <w:rFonts w:hint="cs"/>
          <w:rtl/>
        </w:rPr>
        <w:t xml:space="preserve"> </w:t>
      </w:r>
      <w:proofErr w:type="gramStart"/>
      <w:r w:rsidRPr="00CB7CA1">
        <w:rPr>
          <w:rFonts w:hint="cs"/>
          <w:rtl/>
        </w:rPr>
        <w:t xml:space="preserve">بالوسم </w:t>
      </w:r>
      <w:r w:rsidRPr="00CB7CA1">
        <w:t xml:space="preserve"> #</w:t>
      </w:r>
      <w:proofErr w:type="gramEnd"/>
      <w:r w:rsidRPr="00CB7CA1">
        <w:t xml:space="preserve">Hamas </w:t>
      </w:r>
      <w:r w:rsidRPr="00CB7CA1">
        <w:rPr>
          <w:rFonts w:hint="cs"/>
          <w:rtl/>
        </w:rPr>
        <w:t>أ</w:t>
      </w:r>
      <w:r w:rsidRPr="00CB7CA1">
        <w:rPr>
          <w:rtl/>
        </w:rPr>
        <w:t>و</w:t>
      </w:r>
      <w:r w:rsidRPr="00CB7CA1">
        <w:rPr>
          <w:rFonts w:hint="cs"/>
          <w:rtl/>
        </w:rPr>
        <w:t xml:space="preserve"> </w:t>
      </w:r>
      <w:r w:rsidRPr="00CB7CA1">
        <w:rPr>
          <w:rtl/>
        </w:rPr>
        <w:t xml:space="preserve">التي </w:t>
      </w:r>
      <w:r w:rsidR="00201B4F">
        <w:rPr>
          <w:rFonts w:hint="cs"/>
          <w:rtl/>
        </w:rPr>
        <w:t>غرد بها</w:t>
      </w:r>
      <w:r w:rsidRPr="00CB7CA1">
        <w:rPr>
          <w:rtl/>
        </w:rPr>
        <w:t xml:space="preserve"> أي مستخدم على</w:t>
      </w:r>
      <w:r w:rsidRPr="00CB7CA1">
        <w:rPr>
          <w:rFonts w:hint="cs"/>
          <w:rtl/>
        </w:rPr>
        <w:t xml:space="preserve"> منصة تويتر. </w:t>
      </w:r>
      <w:r w:rsidRPr="00CB7CA1">
        <w:t xml:space="preserve"> </w:t>
      </w:r>
      <w:r w:rsidRPr="00CB7CA1">
        <w:rPr>
          <w:rtl/>
        </w:rPr>
        <w:t xml:space="preserve">تم استخراج البيانات في يناير 2022 عن طريق </w:t>
      </w:r>
      <w:proofErr w:type="gramStart"/>
      <w:r w:rsidRPr="00CB7CA1">
        <w:rPr>
          <w:rtl/>
        </w:rPr>
        <w:t>استخدام</w:t>
      </w:r>
      <w:r w:rsidR="005F6924" w:rsidRPr="00CB7CA1">
        <w:rPr>
          <w:rFonts w:hint="cs"/>
          <w:rtl/>
        </w:rPr>
        <w:t xml:space="preserve"> </w:t>
      </w:r>
      <w:r w:rsidRPr="00CB7CA1">
        <w:t xml:space="preserve"> NVIVO</w:t>
      </w:r>
      <w:proofErr w:type="gramEnd"/>
      <w:r w:rsidRPr="00CB7CA1">
        <w:t xml:space="preserve"> NCAPTURE</w:t>
      </w:r>
      <w:r w:rsidRPr="00CB7CA1">
        <w:rPr>
          <w:rFonts w:hint="cs"/>
          <w:rtl/>
        </w:rPr>
        <w:t>.</w:t>
      </w:r>
      <w:r w:rsidRPr="00CB7CA1">
        <w:t xml:space="preserve"> </w:t>
      </w:r>
      <w:r w:rsidRPr="00CB7CA1">
        <w:rPr>
          <w:rtl/>
        </w:rPr>
        <w:t>تستخدم الورقة</w:t>
      </w:r>
      <w:r w:rsidRPr="00CB7CA1">
        <w:rPr>
          <w:rFonts w:hint="cs"/>
          <w:rtl/>
        </w:rPr>
        <w:t xml:space="preserve"> منهج </w:t>
      </w:r>
      <w:r w:rsidRPr="00CB7CA1">
        <w:t>Kress and Van Leeuwen</w:t>
      </w:r>
      <w:r w:rsidRPr="00CB7CA1">
        <w:rPr>
          <w:rFonts w:hint="cs"/>
          <w:rtl/>
        </w:rPr>
        <w:t xml:space="preserve"> (١٩٩٦ و٢٠٠٦) السيميائي الاجتماعي وكذلك أدوات الخطاب الناقد </w:t>
      </w:r>
      <w:r w:rsidRPr="00CB7CA1">
        <w:rPr>
          <w:rtl/>
        </w:rPr>
        <w:t>لفحص الميزات</w:t>
      </w:r>
      <w:r w:rsidR="005F6924" w:rsidRPr="00CB7CA1">
        <w:rPr>
          <w:rFonts w:hint="cs"/>
          <w:rtl/>
        </w:rPr>
        <w:t xml:space="preserve"> </w:t>
      </w:r>
      <w:r w:rsidRPr="00CB7CA1">
        <w:rPr>
          <w:rtl/>
        </w:rPr>
        <w:t>النصي</w:t>
      </w:r>
      <w:r w:rsidR="005F6924" w:rsidRPr="00CB7CA1">
        <w:rPr>
          <w:rFonts w:hint="cs"/>
          <w:rtl/>
        </w:rPr>
        <w:t>ّ</w:t>
      </w:r>
      <w:r w:rsidRPr="00CB7CA1">
        <w:rPr>
          <w:rtl/>
        </w:rPr>
        <w:t>ة والبصري</w:t>
      </w:r>
      <w:r w:rsidR="005F6924" w:rsidRPr="00CB7CA1">
        <w:rPr>
          <w:rFonts w:hint="cs"/>
          <w:rtl/>
        </w:rPr>
        <w:t>ّ</w:t>
      </w:r>
      <w:r w:rsidRPr="00CB7CA1">
        <w:rPr>
          <w:rtl/>
        </w:rPr>
        <w:t>ة للتغريدات</w:t>
      </w:r>
      <w:r w:rsidRPr="00CB7CA1">
        <w:t>.</w:t>
      </w:r>
      <w:r w:rsidR="00201B4F">
        <w:rPr>
          <w:rFonts w:hint="cs"/>
          <w:rtl/>
        </w:rPr>
        <w:t xml:space="preserve"> </w:t>
      </w:r>
      <w:r w:rsidRPr="00CB7CA1">
        <w:rPr>
          <w:rFonts w:hint="cs"/>
          <w:rtl/>
        </w:rPr>
        <w:t xml:space="preserve">تشير </w:t>
      </w:r>
      <w:r w:rsidRPr="00CB7CA1">
        <w:rPr>
          <w:rtl/>
        </w:rPr>
        <w:t xml:space="preserve">النتائج </w:t>
      </w:r>
      <w:r w:rsidRPr="00CB7CA1">
        <w:rPr>
          <w:rFonts w:hint="cs"/>
          <w:rtl/>
        </w:rPr>
        <w:t xml:space="preserve">إلى </w:t>
      </w:r>
      <w:r w:rsidRPr="00CB7CA1">
        <w:rPr>
          <w:rtl/>
        </w:rPr>
        <w:t>أن كلمة</w:t>
      </w:r>
      <w:r w:rsidRPr="00201B4F">
        <w:rPr>
          <w:rtl/>
        </w:rPr>
        <w:t xml:space="preserve"> </w:t>
      </w:r>
      <w:r w:rsidR="00201B4F">
        <w:rPr>
          <w:rFonts w:hint="cs"/>
          <w:rtl/>
        </w:rPr>
        <w:t>"</w:t>
      </w:r>
      <w:r w:rsidRPr="00F11D9A">
        <w:rPr>
          <w:rtl/>
        </w:rPr>
        <w:t>الاحتلال</w:t>
      </w:r>
      <w:r w:rsidR="00201B4F">
        <w:rPr>
          <w:rFonts w:hint="cs"/>
          <w:rtl/>
        </w:rPr>
        <w:t>"</w:t>
      </w:r>
      <w:r w:rsidRPr="00CB7CA1">
        <w:rPr>
          <w:rtl/>
        </w:rPr>
        <w:t xml:space="preserve"> هي الكلمة الأكثر شيوعًا في تغريدات وكالة </w:t>
      </w:r>
      <w:r w:rsidR="00201B4F" w:rsidRPr="00CB7CA1">
        <w:rPr>
          <w:rFonts w:hint="cs"/>
          <w:rtl/>
        </w:rPr>
        <w:t>شهاب</w:t>
      </w:r>
      <w:r w:rsidRPr="00CB7CA1">
        <w:rPr>
          <w:rtl/>
        </w:rPr>
        <w:t xml:space="preserve">، وترتبط </w:t>
      </w:r>
      <w:r w:rsidRPr="00CB7CA1">
        <w:rPr>
          <w:rFonts w:hint="cs"/>
          <w:rtl/>
        </w:rPr>
        <w:t xml:space="preserve">بالوسوم </w:t>
      </w:r>
      <w:r w:rsidRPr="00CB7CA1">
        <w:rPr>
          <w:rtl/>
        </w:rPr>
        <w:t xml:space="preserve">مثل حماس، القدس، من بين كلمات </w:t>
      </w:r>
      <w:r w:rsidRPr="00CB7CA1">
        <w:rPr>
          <w:rFonts w:hint="cs"/>
          <w:rtl/>
        </w:rPr>
        <w:t xml:space="preserve">ووسوم </w:t>
      </w:r>
      <w:r w:rsidRPr="00CB7CA1">
        <w:rPr>
          <w:rtl/>
        </w:rPr>
        <w:t>أخرى</w:t>
      </w:r>
      <w:r w:rsidRPr="00CB7CA1">
        <w:t xml:space="preserve">. </w:t>
      </w:r>
      <w:r w:rsidRPr="00CB7CA1">
        <w:rPr>
          <w:rtl/>
        </w:rPr>
        <w:t>تُظهر نتيجة</w:t>
      </w:r>
      <w:r w:rsidRPr="00CB7CA1">
        <w:rPr>
          <w:rFonts w:hint="cs"/>
          <w:rtl/>
        </w:rPr>
        <w:t xml:space="preserve"> سحاب الكلمات أن الوسم </w:t>
      </w:r>
      <w:r w:rsidRPr="00CB7CA1">
        <w:t>#Hamas</w:t>
      </w:r>
      <w:r w:rsidRPr="00CB7CA1">
        <w:rPr>
          <w:rFonts w:hint="cs"/>
          <w:rtl/>
        </w:rPr>
        <w:t xml:space="preserve"> مرتبط </w:t>
      </w:r>
      <w:r w:rsidRPr="00CB7CA1">
        <w:rPr>
          <w:rtl/>
        </w:rPr>
        <w:t>بالكلمات المتكررة</w:t>
      </w:r>
      <w:r w:rsidRPr="00CB7CA1">
        <w:rPr>
          <w:rFonts w:hint="cs"/>
          <w:rtl/>
        </w:rPr>
        <w:t xml:space="preserve">، والوسوم مثل </w:t>
      </w:r>
      <w:r w:rsidRPr="00CB7CA1">
        <w:t>#gaza, #palestine, #israel, #terrorism, #terror, #hamasterrorists, ##thegazayoudontsee, #</w:t>
      </w:r>
      <w:proofErr w:type="gramStart"/>
      <w:r w:rsidRPr="00CB7CA1">
        <w:t xml:space="preserve">theykidnappedgaza </w:t>
      </w:r>
      <w:r w:rsidRPr="00CB7CA1">
        <w:rPr>
          <w:rFonts w:hint="cs"/>
          <w:rtl/>
        </w:rPr>
        <w:t xml:space="preserve"> .</w:t>
      </w:r>
      <w:proofErr w:type="gramEnd"/>
      <w:r w:rsidRPr="00CB7CA1">
        <w:rPr>
          <w:rFonts w:hint="cs"/>
          <w:rtl/>
        </w:rPr>
        <w:t xml:space="preserve"> </w:t>
      </w:r>
      <w:r w:rsidRPr="00CB7CA1">
        <w:rPr>
          <w:rtl/>
        </w:rPr>
        <w:t>تترك هذه الاستراتيجية ال</w:t>
      </w:r>
      <w:r w:rsidRPr="00CB7CA1">
        <w:rPr>
          <w:rFonts w:hint="cs"/>
          <w:rtl/>
        </w:rPr>
        <w:t xml:space="preserve">خطابية </w:t>
      </w:r>
      <w:r w:rsidRPr="00CB7CA1">
        <w:rPr>
          <w:rtl/>
        </w:rPr>
        <w:t xml:space="preserve">تمثيلًا سلبيًا لحماس وتضفي الشرعية على أي إجراءات </w:t>
      </w:r>
      <w:r w:rsidRPr="00CB7CA1">
        <w:rPr>
          <w:rFonts w:hint="cs"/>
          <w:rtl/>
        </w:rPr>
        <w:t>تمارسها</w:t>
      </w:r>
      <w:r w:rsidRPr="00CB7CA1">
        <w:rPr>
          <w:rtl/>
        </w:rPr>
        <w:t xml:space="preserve"> إسرائيل أو أي </w:t>
      </w:r>
      <w:r w:rsidRPr="00CB7CA1">
        <w:rPr>
          <w:rFonts w:hint="cs"/>
          <w:rtl/>
        </w:rPr>
        <w:t>جهات أخر</w:t>
      </w:r>
      <w:r w:rsidR="00201B4F">
        <w:rPr>
          <w:rFonts w:hint="cs"/>
          <w:rtl/>
        </w:rPr>
        <w:t>ى</w:t>
      </w:r>
      <w:r w:rsidRPr="00CB7CA1">
        <w:rPr>
          <w:rtl/>
        </w:rPr>
        <w:t xml:space="preserve"> ضد حماس. يوضح التحليل أن خطابات حماس تركز على مقاومة الاحتلال الإسرائيلي.</w:t>
      </w:r>
      <w:r w:rsidRPr="00CB7CA1">
        <w:rPr>
          <w:rFonts w:hint="cs"/>
          <w:rtl/>
        </w:rPr>
        <w:t xml:space="preserve"> </w:t>
      </w:r>
      <w:r w:rsidRPr="00CB7CA1">
        <w:rPr>
          <w:rtl/>
        </w:rPr>
        <w:t>أيضًا، يجد التحليل أن حماس مرتبط</w:t>
      </w:r>
      <w:r w:rsidRPr="00CB7CA1">
        <w:rPr>
          <w:rFonts w:hint="cs"/>
          <w:rtl/>
        </w:rPr>
        <w:t>ة</w:t>
      </w:r>
      <w:r w:rsidRPr="00CB7CA1">
        <w:rPr>
          <w:rtl/>
        </w:rPr>
        <w:t xml:space="preserve"> بالإرهاب كما هو موضح في تغريدات مرتبطة</w:t>
      </w:r>
      <w:r w:rsidRPr="00CB7CA1">
        <w:rPr>
          <w:rFonts w:hint="cs"/>
          <w:rtl/>
        </w:rPr>
        <w:t xml:space="preserve"> بالوسم </w:t>
      </w:r>
      <w:r w:rsidRPr="00CB7CA1">
        <w:t>#Hamas</w:t>
      </w:r>
      <w:r w:rsidRPr="00CB7CA1">
        <w:rPr>
          <w:rFonts w:hint="cs"/>
          <w:rtl/>
        </w:rPr>
        <w:t>.</w:t>
      </w:r>
      <w:r w:rsidR="00B67059" w:rsidRPr="00CB7CA1">
        <w:rPr>
          <w:rFonts w:hint="cs"/>
          <w:rtl/>
        </w:rPr>
        <w:t xml:space="preserve"> </w:t>
      </w:r>
      <w:r w:rsidRPr="00CB7CA1">
        <w:rPr>
          <w:rtl/>
        </w:rPr>
        <w:t xml:space="preserve">في </w:t>
      </w:r>
      <w:r w:rsidRPr="00CB7CA1">
        <w:rPr>
          <w:rFonts w:hint="cs"/>
          <w:rtl/>
        </w:rPr>
        <w:t>الختام،</w:t>
      </w:r>
      <w:r w:rsidRPr="00CB7CA1">
        <w:rPr>
          <w:rtl/>
        </w:rPr>
        <w:t xml:space="preserve"> كما هو متوقع في وسائل الإعلام </w:t>
      </w:r>
      <w:r w:rsidRPr="00CB7CA1">
        <w:rPr>
          <w:rFonts w:hint="cs"/>
          <w:rtl/>
        </w:rPr>
        <w:t xml:space="preserve">الموالية للأحزاب، فإن الخطاب الرقمي على منصة تويتر لحماس وعنها </w:t>
      </w:r>
      <w:r w:rsidRPr="00CB7CA1">
        <w:rPr>
          <w:rtl/>
        </w:rPr>
        <w:t>يُفهم</w:t>
      </w:r>
      <w:r w:rsidRPr="00CB7CA1">
        <w:rPr>
          <w:rFonts w:hint="cs"/>
          <w:rtl/>
        </w:rPr>
        <w:t xml:space="preserve"> على أنه صراع </w:t>
      </w:r>
      <w:r w:rsidRPr="00CB7CA1">
        <w:rPr>
          <w:rtl/>
        </w:rPr>
        <w:t xml:space="preserve">بين حماس </w:t>
      </w:r>
      <w:r w:rsidRPr="00CB7CA1">
        <w:rPr>
          <w:rFonts w:hint="cs"/>
          <w:rtl/>
        </w:rPr>
        <w:t>وإسرائيل</w:t>
      </w:r>
      <w:r w:rsidRPr="00CB7CA1">
        <w:t xml:space="preserve"> </w:t>
      </w:r>
      <w:r w:rsidRPr="00CB7CA1">
        <w:rPr>
          <w:rFonts w:hint="cs"/>
          <w:rtl/>
        </w:rPr>
        <w:t>بدلاً</w:t>
      </w:r>
      <w:r w:rsidRPr="00CB7CA1">
        <w:rPr>
          <w:rtl/>
        </w:rPr>
        <w:t xml:space="preserve"> من </w:t>
      </w:r>
      <w:r w:rsidRPr="00CB7CA1">
        <w:rPr>
          <w:rFonts w:hint="cs"/>
          <w:rtl/>
        </w:rPr>
        <w:t xml:space="preserve">أنها </w:t>
      </w:r>
      <w:r w:rsidRPr="00CB7CA1">
        <w:rPr>
          <w:rtl/>
        </w:rPr>
        <w:t xml:space="preserve">حرب ضد الفلسطينيين الذين يدفعون </w:t>
      </w:r>
      <w:r w:rsidRPr="00CB7CA1">
        <w:rPr>
          <w:rFonts w:hint="cs"/>
          <w:rtl/>
        </w:rPr>
        <w:t>أثمانا عالية</w:t>
      </w:r>
      <w:r w:rsidRPr="00CB7CA1">
        <w:rPr>
          <w:rtl/>
        </w:rPr>
        <w:t>. وذلك لأن</w:t>
      </w:r>
      <w:r w:rsidRPr="00CB7CA1">
        <w:t xml:space="preserve"> </w:t>
      </w:r>
      <w:r w:rsidRPr="00CB7CA1">
        <w:rPr>
          <w:rFonts w:hint="cs"/>
          <w:rtl/>
        </w:rPr>
        <w:t>تويتر</w:t>
      </w:r>
      <w:r w:rsidRPr="00CB7CA1">
        <w:t xml:space="preserve"> </w:t>
      </w:r>
      <w:r w:rsidRPr="00CB7CA1">
        <w:rPr>
          <w:rFonts w:hint="cs"/>
          <w:rtl/>
        </w:rPr>
        <w:t>يغلق</w:t>
      </w:r>
      <w:r w:rsidRPr="00CB7CA1">
        <w:rPr>
          <w:rtl/>
        </w:rPr>
        <w:t xml:space="preserve"> حسابات حماس</w:t>
      </w:r>
      <w:r w:rsidRPr="00CB7CA1">
        <w:rPr>
          <w:rFonts w:hint="cs"/>
          <w:rtl/>
        </w:rPr>
        <w:t>،</w:t>
      </w:r>
      <w:r w:rsidRPr="00CB7CA1">
        <w:rPr>
          <w:rtl/>
        </w:rPr>
        <w:t xml:space="preserve"> ويزيل </w:t>
      </w:r>
      <w:r w:rsidRPr="00CB7CA1">
        <w:rPr>
          <w:rFonts w:hint="cs"/>
          <w:rtl/>
        </w:rPr>
        <w:t xml:space="preserve">بشكل كبير </w:t>
      </w:r>
      <w:r w:rsidR="00201B4F" w:rsidRPr="00CB7CA1">
        <w:rPr>
          <w:rFonts w:hint="cs"/>
          <w:rtl/>
        </w:rPr>
        <w:t>المحتو</w:t>
      </w:r>
      <w:r w:rsidR="00201B4F">
        <w:rPr>
          <w:rFonts w:hint="cs"/>
          <w:rtl/>
        </w:rPr>
        <w:t>ى</w:t>
      </w:r>
      <w:r w:rsidR="00201B4F" w:rsidRPr="00CB7CA1">
        <w:rPr>
          <w:rFonts w:hint="cs"/>
          <w:rtl/>
        </w:rPr>
        <w:t xml:space="preserve"> </w:t>
      </w:r>
      <w:r w:rsidRPr="00CB7CA1">
        <w:rPr>
          <w:rtl/>
        </w:rPr>
        <w:t xml:space="preserve">الفلسطيني </w:t>
      </w:r>
      <w:r w:rsidR="00201B4F">
        <w:rPr>
          <w:rFonts w:hint="cs"/>
          <w:rtl/>
        </w:rPr>
        <w:t>الذي</w:t>
      </w:r>
      <w:r w:rsidR="00201B4F" w:rsidRPr="00CB7CA1">
        <w:rPr>
          <w:rtl/>
        </w:rPr>
        <w:t xml:space="preserve"> </w:t>
      </w:r>
      <w:r w:rsidR="00201B4F">
        <w:rPr>
          <w:rFonts w:hint="cs"/>
          <w:rtl/>
        </w:rPr>
        <w:t>ي</w:t>
      </w:r>
      <w:r w:rsidR="00201B4F" w:rsidRPr="00CB7CA1">
        <w:rPr>
          <w:rtl/>
        </w:rPr>
        <w:t xml:space="preserve">نتقد </w:t>
      </w:r>
      <w:r w:rsidRPr="00CB7CA1">
        <w:rPr>
          <w:rtl/>
        </w:rPr>
        <w:t>إسرائيل</w:t>
      </w:r>
      <w:r w:rsidRPr="00CB7CA1">
        <w:t>.</w:t>
      </w:r>
    </w:p>
    <w:p w14:paraId="2041EC76" w14:textId="77777777" w:rsidR="0088019B" w:rsidRDefault="0088019B" w:rsidP="0088019B"/>
    <w:p w14:paraId="4AAA1A5B" w14:textId="177F9C52" w:rsidR="00913798" w:rsidRDefault="00A52BFD" w:rsidP="00A52BFD">
      <w:pPr>
        <w:jc w:val="both"/>
        <w:rPr>
          <w:rFonts w:asciiTheme="majorBidi" w:hAnsiTheme="majorBidi" w:cstheme="majorBidi"/>
          <w:sz w:val="28"/>
          <w:szCs w:val="28"/>
        </w:rPr>
      </w:pPr>
      <w:r>
        <w:rPr>
          <w:rFonts w:asciiTheme="majorBidi" w:hAnsiTheme="majorBidi" w:cstheme="majorBidi"/>
          <w:sz w:val="28"/>
          <w:szCs w:val="28"/>
        </w:rPr>
        <w:t xml:space="preserve">Keywords: </w:t>
      </w:r>
      <w:r w:rsidRPr="00A52BFD">
        <w:rPr>
          <w:rFonts w:asciiTheme="majorBidi" w:hAnsiTheme="majorBidi" w:cstheme="majorBidi"/>
          <w:sz w:val="28"/>
          <w:szCs w:val="28"/>
        </w:rPr>
        <w:t xml:space="preserve">Hamas, Twitter, </w:t>
      </w:r>
      <w:proofErr w:type="gramStart"/>
      <w:r w:rsidRPr="00A52BFD">
        <w:rPr>
          <w:rFonts w:asciiTheme="majorBidi" w:hAnsiTheme="majorBidi" w:cstheme="majorBidi"/>
          <w:sz w:val="28"/>
          <w:szCs w:val="28"/>
        </w:rPr>
        <w:t>Social Media</w:t>
      </w:r>
      <w:proofErr w:type="gramEnd"/>
      <w:r w:rsidRPr="00A52BFD">
        <w:rPr>
          <w:rFonts w:asciiTheme="majorBidi" w:hAnsiTheme="majorBidi" w:cstheme="majorBidi"/>
          <w:sz w:val="28"/>
          <w:szCs w:val="28"/>
        </w:rPr>
        <w:t>, Israel, Discourse Analysis</w:t>
      </w:r>
    </w:p>
    <w:p w14:paraId="70BB3C82" w14:textId="53360055" w:rsidR="005B298F" w:rsidRPr="000D05E4" w:rsidRDefault="00B74283" w:rsidP="006A49C3">
      <w:pPr>
        <w:pStyle w:val="Heading1"/>
      </w:pPr>
      <w:bookmarkStart w:id="0" w:name="_Toc120857408"/>
      <w:r w:rsidRPr="000D05E4">
        <w:lastRenderedPageBreak/>
        <w:t>Introduction:</w:t>
      </w:r>
      <w:bookmarkEnd w:id="0"/>
    </w:p>
    <w:p w14:paraId="55211884" w14:textId="583296C5" w:rsidR="00357833" w:rsidRPr="000736DD" w:rsidRDefault="00B74283" w:rsidP="00201B4F">
      <w:pPr>
        <w:jc w:val="both"/>
        <w:rPr>
          <w:rFonts w:asciiTheme="majorBidi" w:hAnsiTheme="majorBidi" w:cstheme="majorBidi"/>
          <w:sz w:val="28"/>
          <w:szCs w:val="28"/>
        </w:rPr>
      </w:pPr>
      <w:r w:rsidRPr="000D05E4">
        <w:rPr>
          <w:rFonts w:asciiTheme="majorBidi" w:hAnsiTheme="majorBidi" w:cstheme="majorBidi"/>
          <w:sz w:val="28"/>
          <w:szCs w:val="28"/>
        </w:rPr>
        <w:t xml:space="preserve">Social Media has been taken up by various movements (social, political, radical, religious) to reinforce, produce and distribute diverse materials, </w:t>
      </w:r>
      <w:proofErr w:type="gramStart"/>
      <w:r w:rsidRPr="000D05E4">
        <w:rPr>
          <w:rFonts w:asciiTheme="majorBidi" w:hAnsiTheme="majorBidi" w:cstheme="majorBidi"/>
          <w:sz w:val="28"/>
          <w:szCs w:val="28"/>
        </w:rPr>
        <w:t>ideologies</w:t>
      </w:r>
      <w:proofErr w:type="gramEnd"/>
      <w:r w:rsidRPr="000D05E4">
        <w:rPr>
          <w:rFonts w:asciiTheme="majorBidi" w:hAnsiTheme="majorBidi" w:cstheme="majorBidi"/>
          <w:sz w:val="28"/>
          <w:szCs w:val="28"/>
        </w:rPr>
        <w:t xml:space="preserve"> and perspectives</w:t>
      </w:r>
      <w:r w:rsidR="00357833" w:rsidRPr="000D05E4">
        <w:rPr>
          <w:rFonts w:asciiTheme="majorBidi" w:hAnsiTheme="majorBidi" w:cstheme="majorBidi"/>
          <w:sz w:val="28"/>
          <w:szCs w:val="28"/>
        </w:rPr>
        <w:t>,</w:t>
      </w:r>
      <w:r w:rsidRPr="000D05E4">
        <w:rPr>
          <w:rFonts w:asciiTheme="majorBidi" w:hAnsiTheme="majorBidi" w:cstheme="majorBidi"/>
          <w:sz w:val="28"/>
          <w:szCs w:val="28"/>
        </w:rPr>
        <w:t xml:space="preserve"> where there is an unprecedented access to individual audiences globally. In using social media, there are several dynamics, </w:t>
      </w:r>
      <w:proofErr w:type="gramStart"/>
      <w:r w:rsidRPr="000D05E4">
        <w:rPr>
          <w:rFonts w:asciiTheme="majorBidi" w:hAnsiTheme="majorBidi" w:cstheme="majorBidi"/>
          <w:sz w:val="28"/>
          <w:szCs w:val="28"/>
        </w:rPr>
        <w:t>tactics</w:t>
      </w:r>
      <w:proofErr w:type="gramEnd"/>
      <w:r w:rsidRPr="000D05E4">
        <w:rPr>
          <w:rFonts w:asciiTheme="majorBidi" w:hAnsiTheme="majorBidi" w:cstheme="majorBidi"/>
          <w:sz w:val="28"/>
          <w:szCs w:val="28"/>
        </w:rPr>
        <w:t xml:space="preserve"> and strategies to distribute certain discourses employed </w:t>
      </w:r>
      <w:r w:rsidRPr="000736DD">
        <w:rPr>
          <w:rFonts w:asciiTheme="majorBidi" w:hAnsiTheme="majorBidi" w:cstheme="majorBidi"/>
          <w:sz w:val="28"/>
          <w:szCs w:val="28"/>
        </w:rPr>
        <w:t xml:space="preserve">by social movements (individuals and/or groups) and/or political parties. Cambridge Analytica’s involvements in both Brexit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&lt;EndNote&gt;&lt;Cite&gt;&lt;Author&gt;Scott&lt;/Author&gt;&lt;Year&gt;2019&lt;/Year&gt;&lt;RecNum&gt;17&lt;/RecNum&gt;&lt;DisplayText&gt;(Scott, 2019)&lt;/DisplayText&gt;&lt;record&gt;&lt;rec-number&gt;17&lt;/rec-number&gt;&lt;foreign-keys&gt;&lt;key app="EN" db-id="wf5d5ws2gs5x2see5p1xvzp2pv2fa2vxefw2" timestamp="1645225417"&gt;17&lt;/key&gt;&lt;/foreign-keys&gt;&lt;ref-type name="Journal Article"&gt;17&lt;/ref-type&gt;&lt;contributors&gt;&lt;authors&gt;&lt;author&gt;Scott, Mark&lt;/author&gt;&lt;/authors&gt;&lt;/contributors&gt;&lt;titles&gt;&lt;title&gt;Cambridge Analytica did work for Brexit groups, says ex-staffer&lt;/title&gt;&lt;secondary-title&gt;POLITICO, July&lt;/secondary-title&gt;&lt;/titles&gt;&lt;periodical&gt;&lt;full-title&gt;POLITICO, July&lt;/full-title&gt;&lt;/periodical&gt;&lt;volume&gt;31&lt;/volume&gt;&lt;dates&gt;&lt;year&gt;2019&lt;/year&gt;&lt;/dates&gt;&lt;urls&gt;&lt;/urls&gt;&lt;/record&gt;&lt;/Cite&gt;&lt;/EndNote&gt;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(Scott, 2019)</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and the 2016 US primaries and presidential elections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&lt;EndNote&gt;&lt;Cite&gt;&lt;Author&gt;Rossini&lt;/Author&gt;&lt;Year&gt;2018&lt;/Year&gt;&lt;RecNum&gt;18&lt;/RecNum&gt;&lt;DisplayText&gt;(Rossini, Hemsley, Tanupabrungsun, Zhang, &amp;amp; Stromer-Galley, 2018)&lt;/DisplayText&gt;&lt;record&gt;&lt;rec-number&gt;18&lt;/rec-number&gt;&lt;foreign-keys&gt;&lt;key app="EN" db-id="wf5d5ws2gs5x2see5p1xvzp2pv2fa2vxefw2" timestamp="1645225785"&gt;18&lt;/key&gt;&lt;/foreign-keys&gt;&lt;ref-type name="Journal Article"&gt;17&lt;/ref-type&gt;&lt;contributors&gt;&lt;authors&gt;&lt;author&gt;Rossini, Patrícia&lt;/author&gt;&lt;author&gt;Hemsley, Jeff&lt;/author&gt;&lt;author&gt;Tanupabrungsun, Sikana&lt;/author&gt;&lt;author&gt;Zhang, Feifei&lt;/author&gt;&lt;author&gt;Stromer-Galley, Jennifer&lt;/author&gt;&lt;/authors&gt;&lt;/contributors&gt;&lt;titles&gt;&lt;title&gt;Social media, opinion polls, and the use of persuasive messages during the 2016 US election primaries&lt;/title&gt;&lt;secondary-title&gt;Social Media+ Society&lt;/secondary-title&gt;&lt;/titles&gt;&lt;periodical&gt;&lt;full-title&gt;Social Media+ Society&lt;/full-title&gt;&lt;/periodical&gt;&lt;pages&gt;2056305118784774&lt;/pages&gt;&lt;volume&gt;4&lt;/volume&gt;&lt;number&gt;3&lt;/number&gt;&lt;dates&gt;&lt;year&gt;2018&lt;/year&gt;&lt;/dates&gt;&lt;isbn&gt;2056-3051&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(Rossini, Hemsley, Tanupabrungsun, Zhang, &amp; Stromer-Galley, 2018)</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can be seen as examples of how social media data used to target and influence people.</w:t>
      </w:r>
      <w:bookmarkStart w:id="1" w:name="_Toc94097176"/>
      <w:r w:rsidRPr="000736DD">
        <w:rPr>
          <w:rFonts w:asciiTheme="majorBidi" w:hAnsiTheme="majorBidi" w:cstheme="majorBidi"/>
          <w:sz w:val="28"/>
          <w:szCs w:val="28"/>
        </w:rPr>
        <w:t xml:space="preserve"> Also, social media platforms (Facebook, Twitter and YouTube) have significantly played a major role in the Arab Spring (Arab revolutions),</w:t>
      </w:r>
      <w:bookmarkEnd w:id="1"/>
      <w:r w:rsidRPr="000736DD">
        <w:rPr>
          <w:rFonts w:asciiTheme="majorBidi" w:hAnsiTheme="majorBidi" w:cstheme="majorBidi"/>
          <w:sz w:val="28"/>
          <w:szCs w:val="28"/>
        </w:rPr>
        <w:t xml:space="preserve"> e.g., Egypt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&lt;EndNote&gt;&lt;Cite&gt;&lt;Author&gt;Bhuiyan&lt;/Author&gt;&lt;Year&gt;2011&lt;/Year&gt;&lt;RecNum&gt;19&lt;/RecNum&gt;&lt;DisplayText&gt;(Bhuiyan, 2011)&lt;/DisplayText&gt;&lt;record&gt;&lt;rec-number&gt;19&lt;/rec-number&gt;&lt;foreign-keys&gt;&lt;key app="EN" db-id="wf5d5ws2gs5x2see5p1xvzp2pv2fa2vxefw2" timestamp="1645226010"&gt;19&lt;/key&gt;&lt;/foreign-keys&gt;&lt;ref-type name="Journal Article"&gt;17&lt;/ref-type&gt;&lt;contributors&gt;&lt;authors&gt;&lt;author&gt;Bhuiyan, Serajul I&lt;/author&gt;&lt;/authors&gt;&lt;/contributors&gt;&lt;titles&gt;&lt;title&gt;Social media and its effectiveness in the political reform movement in Egypt&lt;/title&gt;&lt;secondary-title&gt;Middle East Media Educator&lt;/secondary-title&gt;&lt;/titles&gt;&lt;periodical&gt;&lt;full-title&gt;Middle East Media Educator&lt;/full-title&gt;&lt;/periodical&gt;&lt;pages&gt;14-20&lt;/pages&gt;&lt;volume&gt;1&lt;/volume&gt;&lt;number&gt;1&lt;/number&gt;&lt;dates&gt;&lt;year&gt;2011&lt;/year&gt;&lt;/dates&gt;&lt;urls&gt;&lt;/urls&gt;&lt;/record&gt;&lt;/Cite&gt;&lt;/EndNote&gt;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(Bhuiyan, 2011)</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Tunisia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&lt;EndNote&gt;&lt;Cite&gt;&lt;Author&gt;Wulf&lt;/Author&gt;&lt;Year&gt;2013&lt;/Year&gt;&lt;RecNum&gt;21&lt;/RecNum&gt;&lt;DisplayText&gt;(Wulf, Misaki, Atam, Randall, &amp;amp; Rohde, 2013)&lt;/DisplayText&gt;&lt;record&gt;&lt;rec-number&gt;21&lt;/rec-number&gt;&lt;foreign-keys&gt;&lt;key app="EN" db-id="wf5d5ws2gs5x2see5p1xvzp2pv2fa2vxefw2" timestamp="1645226410"&gt;21&lt;/key&gt;&lt;/foreign-keys&gt;&lt;ref-type name="Conference Proceedings"&gt;10&lt;/ref-type&gt;&lt;contributors&gt;&lt;authors&gt;&lt;author&gt;Wulf, Volker&lt;/author&gt;&lt;author&gt;Misaki, Kaoru&lt;/author&gt;&lt;author&gt;Atam, Meryem&lt;/author&gt;&lt;author&gt;Randall, David&lt;/author&gt;&lt;author&gt;Rohde, Markus&lt;/author&gt;&lt;/authors&gt;&lt;/contributors&gt;&lt;titles&gt;&lt;title&gt;&amp;apos;On the ground&amp;apos;in Sidi Bouzid: investigating social media use during the Tunisian revolution&lt;/title&gt;&lt;secondary-title&gt;Proceedings of the 2013 conference on Computer supported cooperative work&lt;/secondary-title&gt;&lt;/titles&gt;&lt;pages&gt;1409-1418&lt;/pages&gt;&lt;dates&gt;&lt;year&gt;2013&lt;/year&gt;&lt;/dates&gt;&lt;urls&gt;&lt;/urls&gt;&lt;/record&gt;&lt;/Cite&gt;&lt;/EndNote&gt;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(Wulf, Misaki, Atam, Randall, &amp; Rohde, 2013)</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Syria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&lt;EndNote&gt;&lt;Cite&gt;&lt;Author&gt;Ahmad&lt;/Author&gt;&lt;Year&gt;2015&lt;/Year&gt;&lt;RecNum&gt;22&lt;/RecNum&gt;&lt;DisplayText&gt;(Ahmad &amp;amp; Hamasaeed, 2015)&lt;/DisplayText&gt;&lt;record&gt;&lt;rec-number&gt;22&lt;/rec-number&gt;&lt;foreign-keys&gt;&lt;key app="EN" db-id="wf5d5ws2gs5x2see5p1xvzp2pv2fa2vxefw2" timestamp="1645226487"&gt;22&lt;/key&gt;&lt;/foreign-keys&gt;&lt;ref-type name="Journal Article"&gt;17&lt;/ref-type&gt;&lt;contributors&gt;&lt;authors&gt;&lt;author&gt;Ahmad, Araz Ramazan&lt;/author&gt;&lt;author&gt;Hamasaeed, Nazakat Hussain Hamasaeed Hussain&lt;/author&gt;&lt;/authors&gt;&lt;/contributors&gt;&lt;titles&gt;&lt;title&gt;The Role of Social Media in the ‘Syrian Uprising’&lt;/title&gt;&lt;secondary-title&gt;Journal of Economic Development, Environment and People&lt;/secondary-title&gt;&lt;/titles&gt;&lt;periodical&gt;&lt;full-title&gt;Journal of Economic Development, Environment and People&lt;/full-title&gt;&lt;/periodical&gt;&lt;pages&gt;39-48&lt;/pages&gt;&lt;volume&gt;4&lt;/volume&gt;&lt;number&gt;2&lt;/number&gt;&lt;dates&gt;&lt;year&gt;2015&lt;/year&gt;&lt;/dates&gt;&lt;isbn&gt;2285-3642&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(Ahmad &amp; Hamasaeed, 2015)</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Libya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&lt;EndNote&gt;&lt;Cite&gt;&lt;Author&gt;Morris&lt;/Author&gt;&lt;Year&gt;2014&lt;/Year&gt;&lt;RecNum&gt;20&lt;/RecNum&gt;&lt;DisplayText&gt;(Morris, 2014)&lt;/DisplayText&gt;&lt;record&gt;&lt;rec-number&gt;20&lt;/rec-number&gt;&lt;foreign-keys&gt;&lt;key app="EN" db-id="wf5d5ws2gs5x2see5p1xvzp2pv2fa2vxefw2" timestamp="1645226173"&gt;20&lt;/key&gt;&lt;/foreign-keys&gt;&lt;ref-type name="Journal Article"&gt;17&lt;/ref-type&gt;&lt;contributors&gt;&lt;authors&gt;&lt;author&gt;Morris, Laura&lt;/author&gt;&lt;/authors&gt;&lt;/contributors&gt;&lt;titles&gt;&lt;title&gt;Contextualizing the power of social media: Technology, communication and the Libya Crisis&lt;/title&gt;&lt;secondary-title&gt;First Monday&lt;/secondary-title&gt;&lt;/titles&gt;&lt;periodical&gt;&lt;full-title&gt;First Monday&lt;/full-title&gt;&lt;/periodical&gt;&lt;dates&gt;&lt;year&gt;2014&lt;/year&gt;&lt;/dates&gt;&lt;isbn&gt;1396-0466&lt;/isbn&gt;&lt;urls&gt;&lt;/urls&gt;&lt;/record&gt;&lt;/Cite&gt;&lt;/EndNote&gt;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(Morris, 2014)</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w:t>
      </w:r>
      <w:r w:rsidR="00357833" w:rsidRPr="000736DD">
        <w:rPr>
          <w:rFonts w:asciiTheme="majorBidi" w:hAnsiTheme="majorBidi" w:cstheme="majorBidi"/>
          <w:sz w:val="28"/>
          <w:szCs w:val="28"/>
        </w:rPr>
        <w:t xml:space="preserve"> </w:t>
      </w:r>
      <w:r w:rsidRPr="000736DD">
        <w:rPr>
          <w:rFonts w:asciiTheme="majorBidi" w:hAnsiTheme="majorBidi" w:cstheme="majorBidi"/>
          <w:sz w:val="28"/>
          <w:szCs w:val="28"/>
        </w:rPr>
        <w:t xml:space="preserve">That means, social media has made effective changes in political transformation in the Middle East. In this regard, </w:t>
      </w:r>
      <w:r w:rsidRPr="004E54AA">
        <w:rPr>
          <w:rFonts w:asciiTheme="majorBidi" w:hAnsiTheme="majorBidi" w:cstheme="majorBidi"/>
          <w:sz w:val="28"/>
          <w:szCs w:val="28"/>
        </w:rPr>
        <w:t xml:space="preserve">I </w:t>
      </w:r>
      <w:r w:rsidR="004E54AA" w:rsidRPr="004E54AA">
        <w:rPr>
          <w:rFonts w:asciiTheme="majorBidi" w:hAnsiTheme="majorBidi" w:cstheme="majorBidi"/>
          <w:sz w:val="28"/>
          <w:szCs w:val="28"/>
        </w:rPr>
        <w:t>see</w:t>
      </w:r>
      <w:r w:rsidRPr="004E54AA">
        <w:rPr>
          <w:rFonts w:asciiTheme="majorBidi" w:hAnsiTheme="majorBidi" w:cstheme="majorBidi"/>
          <w:sz w:val="28"/>
          <w:szCs w:val="28"/>
        </w:rPr>
        <w:t xml:space="preserve"> that social media </w:t>
      </w:r>
      <w:r w:rsidR="004E54AA" w:rsidRPr="004E54AA">
        <w:rPr>
          <w:rFonts w:asciiTheme="majorBidi" w:hAnsiTheme="majorBidi" w:cstheme="majorBidi"/>
          <w:sz w:val="28"/>
          <w:szCs w:val="28"/>
        </w:rPr>
        <w:t xml:space="preserve">is </w:t>
      </w:r>
      <w:r w:rsidRPr="004E54AA">
        <w:rPr>
          <w:rFonts w:asciiTheme="majorBidi" w:hAnsiTheme="majorBidi" w:cstheme="majorBidi"/>
          <w:sz w:val="28"/>
          <w:szCs w:val="28"/>
        </w:rPr>
        <w:t xml:space="preserve">a </w:t>
      </w:r>
      <w:r w:rsidR="004E54AA" w:rsidRPr="004E54AA">
        <w:rPr>
          <w:rFonts w:asciiTheme="majorBidi" w:hAnsiTheme="majorBidi" w:cstheme="majorBidi"/>
          <w:sz w:val="28"/>
          <w:szCs w:val="28"/>
        </w:rPr>
        <w:t>good</w:t>
      </w:r>
      <w:r w:rsidRPr="004E54AA">
        <w:rPr>
          <w:rFonts w:asciiTheme="majorBidi" w:hAnsiTheme="majorBidi" w:cstheme="majorBidi"/>
          <w:sz w:val="28"/>
          <w:szCs w:val="28"/>
        </w:rPr>
        <w:t xml:space="preserve"> resource for organization and social movements</w:t>
      </w:r>
      <w:r w:rsidR="004E54AA" w:rsidRPr="004E54AA">
        <w:rPr>
          <w:rFonts w:asciiTheme="majorBidi" w:hAnsiTheme="majorBidi" w:cstheme="majorBidi"/>
          <w:sz w:val="28"/>
          <w:szCs w:val="28"/>
        </w:rPr>
        <w:t>.</w:t>
      </w:r>
      <w:r w:rsidR="004E54AA">
        <w:rPr>
          <w:rFonts w:asciiTheme="majorBidi" w:hAnsiTheme="majorBidi" w:cstheme="majorBidi"/>
          <w:color w:val="FF0000"/>
          <w:sz w:val="28"/>
          <w:szCs w:val="28"/>
        </w:rPr>
        <w:t xml:space="preserve"> </w:t>
      </w:r>
    </w:p>
    <w:p w14:paraId="3B6D7478" w14:textId="3E07BD96" w:rsidR="00B74283" w:rsidRDefault="00B74283" w:rsidP="008619E1">
      <w:pPr>
        <w:jc w:val="both"/>
        <w:rPr>
          <w:rFonts w:asciiTheme="majorBidi" w:hAnsiTheme="majorBidi" w:cstheme="majorBidi"/>
          <w:sz w:val="28"/>
          <w:szCs w:val="28"/>
        </w:rPr>
      </w:pPr>
      <w:r w:rsidRPr="000736DD">
        <w:rPr>
          <w:rFonts w:asciiTheme="majorBidi" w:hAnsiTheme="majorBidi" w:cstheme="majorBidi"/>
          <w:sz w:val="28"/>
          <w:szCs w:val="28"/>
        </w:rPr>
        <w:t xml:space="preserve">Social media has given populist, nationalist, Islamist, extremist, radical and/or right-wing actors, leaders and movements extended opportunity structures </w:t>
      </w:r>
      <w:r w:rsidRPr="00C716B7">
        <w:rPr>
          <w:rFonts w:asciiTheme="majorBidi" w:hAnsiTheme="majorBidi" w:cstheme="majorBidi"/>
          <w:sz w:val="28"/>
          <w:szCs w:val="28"/>
        </w:rPr>
        <w:fldChar w:fldCharType="begin"/>
      </w:r>
      <w:r w:rsidRPr="00C716B7">
        <w:rPr>
          <w:rFonts w:asciiTheme="majorBidi" w:hAnsiTheme="majorBidi" w:cstheme="majorBidi"/>
          <w:sz w:val="28"/>
          <w:szCs w:val="28"/>
        </w:rPr>
        <w:instrText xml:space="preserve"> ADDIN EN.CITE &lt;EndNote&gt;&lt;Cite&gt;&lt;Author&gt;KhosraviNik&lt;/Author&gt;&lt;Year&gt;2020&lt;/Year&gt;&lt;RecNum&gt;1&lt;/RecNum&gt;&lt;Prefix&gt;see detailed discussion in &lt;/Prefix&gt;&lt;DisplayText&gt;(see detailed discussion in KhosraviNik &amp;amp; Amer, 2020)&lt;/DisplayText&gt;&lt;record&gt;&lt;rec-number&gt;1&lt;/rec-number&gt;&lt;foreign-keys&gt;&lt;key app="EN" db-id="wf5d5ws2gs5x2see5p1xvzp2pv2fa2vxefw2" timestamp="1645132543"&gt;1&lt;/key&gt;&lt;/foreign-keys&gt;&lt;ref-type name="Journal Article"&gt;17&lt;/ref-type&gt;&lt;contributors&gt;&lt;authors&gt;&lt;author&gt;KhosraviNik, Majid&lt;/author&gt;&lt;author&gt;Amer, Mohammedwesam&lt;/author&gt;&lt;/authors&gt;&lt;/contributors&gt;&lt;titles&gt;&lt;title&gt;Social media and terrorism discourse: the Islamic State’s (IS) social media discursive content and practices&lt;/title&gt;&lt;secondary-title&gt;Critical Discourse Studies&lt;/secondary-title&gt;&lt;/titles&gt;&lt;periodical&gt;&lt;full-title&gt;Critical Discourse Studies&lt;/full-title&gt;&lt;/periodical&gt;&lt;pages&gt;1-20&lt;/pages&gt;&lt;dates&gt;&lt;year&gt;2020&lt;/year&gt;&lt;/dates&gt;&lt;isbn&gt;1740-5904&lt;/isbn&gt;&lt;urls&gt;&lt;/urls&gt;&lt;/record&gt;&lt;/Cite&gt;&lt;/EndNote&gt;</w:instrText>
      </w:r>
      <w:r w:rsidRPr="00C716B7">
        <w:rPr>
          <w:rFonts w:asciiTheme="majorBidi" w:hAnsiTheme="majorBidi" w:cstheme="majorBidi"/>
          <w:sz w:val="28"/>
          <w:szCs w:val="28"/>
        </w:rPr>
        <w:fldChar w:fldCharType="separate"/>
      </w:r>
      <w:r w:rsidRPr="00C716B7">
        <w:rPr>
          <w:rFonts w:asciiTheme="majorBidi" w:hAnsiTheme="majorBidi" w:cstheme="majorBidi"/>
          <w:sz w:val="28"/>
          <w:szCs w:val="28"/>
        </w:rPr>
        <w:t>(see detailed discussion in KhosraviNik &amp; Amer, 2020)</w:t>
      </w:r>
      <w:r w:rsidRPr="00C716B7">
        <w:rPr>
          <w:rFonts w:asciiTheme="majorBidi" w:hAnsiTheme="majorBidi" w:cstheme="majorBidi"/>
          <w:sz w:val="28"/>
          <w:szCs w:val="28"/>
        </w:rPr>
        <w:fldChar w:fldCharType="end"/>
      </w:r>
      <w:r w:rsidRPr="000736DD">
        <w:rPr>
          <w:rFonts w:asciiTheme="majorBidi" w:hAnsiTheme="majorBidi" w:cstheme="majorBidi"/>
          <w:sz w:val="28"/>
          <w:szCs w:val="28"/>
        </w:rPr>
        <w:t xml:space="preserve"> to mobilize people and reinforce their ideologies, ideas and thoughts. I claim that the dynamics o</w:t>
      </w:r>
      <w:r w:rsidRPr="000D05E4">
        <w:rPr>
          <w:rFonts w:asciiTheme="majorBidi" w:hAnsiTheme="majorBidi" w:cstheme="majorBidi"/>
          <w:sz w:val="28"/>
          <w:szCs w:val="28"/>
        </w:rPr>
        <w:t xml:space="preserve">f communication and political struggle on social media platforms differ from one country to another, from movement to </w:t>
      </w:r>
      <w:r w:rsidR="00CA4AC8">
        <w:rPr>
          <w:rFonts w:asciiTheme="majorBidi" w:hAnsiTheme="majorBidi" w:cstheme="majorBidi"/>
          <w:sz w:val="28"/>
          <w:szCs w:val="28"/>
        </w:rPr>
        <w:t>movement</w:t>
      </w:r>
      <w:r w:rsidRPr="000D05E4">
        <w:rPr>
          <w:rFonts w:asciiTheme="majorBidi" w:hAnsiTheme="majorBidi" w:cstheme="majorBidi"/>
          <w:sz w:val="28"/>
          <w:szCs w:val="28"/>
        </w:rPr>
        <w:t xml:space="preserve"> and from region to region to achieve certain sets of objectives e.g., construct self or other identities, to appeal to and recruit as many to their movements.</w:t>
      </w:r>
      <w:r w:rsidR="00EC78A6" w:rsidRPr="000D05E4">
        <w:rPr>
          <w:rFonts w:asciiTheme="majorBidi" w:hAnsiTheme="majorBidi" w:cstheme="majorBidi"/>
          <w:sz w:val="28"/>
          <w:szCs w:val="28"/>
        </w:rPr>
        <w:t xml:space="preserve"> </w:t>
      </w:r>
    </w:p>
    <w:p w14:paraId="38544E7C" w14:textId="77777777" w:rsidR="00557C15" w:rsidRPr="000D05E4" w:rsidRDefault="00557C15" w:rsidP="008619E1">
      <w:pPr>
        <w:jc w:val="both"/>
        <w:rPr>
          <w:rFonts w:asciiTheme="majorBidi" w:hAnsiTheme="majorBidi" w:cstheme="majorBidi"/>
          <w:sz w:val="28"/>
          <w:szCs w:val="28"/>
        </w:rPr>
      </w:pPr>
    </w:p>
    <w:p w14:paraId="711A01BF" w14:textId="77777777" w:rsidR="00B74283" w:rsidRPr="000D05E4" w:rsidRDefault="00B74283" w:rsidP="006A49C3">
      <w:pPr>
        <w:pStyle w:val="Heading1"/>
      </w:pPr>
      <w:bookmarkStart w:id="2" w:name="_Toc89447573"/>
      <w:bookmarkStart w:id="3" w:name="_Toc120857410"/>
      <w:r w:rsidRPr="000D05E4">
        <w:t xml:space="preserve">Research Objectives: </w:t>
      </w:r>
    </w:p>
    <w:p w14:paraId="0F247926" w14:textId="49AB66F0" w:rsidR="00B74283" w:rsidRDefault="00B74283" w:rsidP="004C7D88">
      <w:pPr>
        <w:jc w:val="both"/>
        <w:rPr>
          <w:rStyle w:val="uficommentbody"/>
          <w:rFonts w:asciiTheme="majorBidi" w:hAnsiTheme="majorBidi" w:cstheme="majorBidi"/>
          <w:sz w:val="28"/>
          <w:szCs w:val="28"/>
        </w:rPr>
      </w:pPr>
      <w:r w:rsidRPr="00124BEE">
        <w:rPr>
          <w:rFonts w:asciiTheme="majorBidi" w:hAnsiTheme="majorBidi" w:cstheme="majorBidi"/>
          <w:sz w:val="28"/>
          <w:szCs w:val="28"/>
        </w:rPr>
        <w:t xml:space="preserve">Within this context, the Israeli-Palestinian conflict is not exceptional. It is a very heated and long-term conflict (74 years). It is highly debated during the history, and remains so not only in its origins, but in the goals and motivation of each side and the effects it has on </w:t>
      </w:r>
      <w:r w:rsidR="00124BEE" w:rsidRPr="00124BEE">
        <w:rPr>
          <w:rFonts w:asciiTheme="majorBidi" w:hAnsiTheme="majorBidi" w:cstheme="majorBidi"/>
          <w:sz w:val="28"/>
          <w:szCs w:val="28"/>
        </w:rPr>
        <w:t xml:space="preserve">politics in the </w:t>
      </w:r>
      <w:r w:rsidRPr="00124BEE">
        <w:rPr>
          <w:rFonts w:asciiTheme="majorBidi" w:hAnsiTheme="majorBidi" w:cstheme="majorBidi"/>
          <w:sz w:val="28"/>
          <w:szCs w:val="28"/>
        </w:rPr>
        <w:t>Middle</w:t>
      </w:r>
      <w:r w:rsidR="00124BEE" w:rsidRPr="00124BEE">
        <w:rPr>
          <w:rFonts w:asciiTheme="majorBidi" w:hAnsiTheme="majorBidi" w:cstheme="majorBidi"/>
          <w:sz w:val="28"/>
          <w:szCs w:val="28"/>
        </w:rPr>
        <w:t xml:space="preserve"> </w:t>
      </w:r>
      <w:r w:rsidRPr="00124BEE">
        <w:rPr>
          <w:rFonts w:asciiTheme="majorBidi" w:hAnsiTheme="majorBidi" w:cstheme="majorBidi"/>
          <w:sz w:val="28"/>
          <w:szCs w:val="28"/>
        </w:rPr>
        <w:t>East</w:t>
      </w:r>
      <w:r w:rsidR="00124BEE" w:rsidRPr="00124BEE">
        <w:rPr>
          <w:rFonts w:asciiTheme="majorBidi" w:hAnsiTheme="majorBidi" w:cstheme="majorBidi"/>
          <w:sz w:val="28"/>
          <w:szCs w:val="28"/>
        </w:rPr>
        <w:t xml:space="preserve"> </w:t>
      </w:r>
      <w:r w:rsidRPr="00124BEE">
        <w:rPr>
          <w:rFonts w:asciiTheme="majorBidi" w:hAnsiTheme="majorBidi" w:cstheme="majorBidi"/>
          <w:sz w:val="28"/>
          <w:szCs w:val="28"/>
        </w:rPr>
        <w:fldChar w:fldCharType="begin"/>
      </w:r>
      <w:r w:rsidRPr="00124BEE">
        <w:rPr>
          <w:rFonts w:asciiTheme="majorBidi" w:hAnsiTheme="majorBidi" w:cstheme="majorBidi"/>
          <w:sz w:val="28"/>
          <w:szCs w:val="28"/>
        </w:rPr>
        <w:instrText xml:space="preserve"> ADDIN EN.CITE &lt;EndNote&gt;&lt;Cite&gt;&lt;Author&gt;Farsakh&lt;/Author&gt;&lt;Year&gt;2016&lt;/Year&gt;&lt;RecNum&gt;24&lt;/RecNum&gt;&lt;DisplayText&gt;(Farsakh, 2016)&lt;/DisplayText&gt;&lt;record&gt;&lt;rec-number&gt;24&lt;/rec-number&gt;&lt;foreign-keys&gt;&lt;key app="EN" db-id="wf5d5ws2gs5x2see5p1xvzp2pv2fa2vxefw2" timestamp="1645227050"&gt;24&lt;/key&gt;&lt;/foreign-keys&gt;&lt;ref-type name="Journal Article"&gt;17&lt;/ref-type&gt;&lt;contributors&gt;&lt;authors&gt;&lt;author&gt;Farsakh, Leila&lt;/author&gt;&lt;/authors&gt;&lt;/contributors&gt;&lt;titles&gt;&lt;title&gt;A common state in Israel–Palestine: Historical origins and lingering challenges&lt;/title&gt;&lt;secondary-title&gt;Ethnopolitics&lt;/secondary-title&gt;&lt;/titles&gt;&lt;periodical&gt;&lt;full-title&gt;Ethnopolitics&lt;/full-title&gt;&lt;/periodical&gt;&lt;pages&gt;380-392&lt;/pages&gt;&lt;volume&gt;15&lt;/volume&gt;&lt;number&gt;4&lt;/number&gt;&lt;dates&gt;&lt;year&gt;2016&lt;/year&gt;&lt;/dates&gt;&lt;isbn&gt;1744-9057&lt;/isbn&gt;&lt;urls&gt;&lt;/urls&gt;&lt;/record&gt;&lt;/Cite&gt;&lt;/EndNote&gt;</w:instrText>
      </w:r>
      <w:r w:rsidRPr="00124BEE">
        <w:rPr>
          <w:rFonts w:asciiTheme="majorBidi" w:hAnsiTheme="majorBidi" w:cstheme="majorBidi"/>
          <w:sz w:val="28"/>
          <w:szCs w:val="28"/>
        </w:rPr>
        <w:fldChar w:fldCharType="separate"/>
      </w:r>
      <w:r w:rsidRPr="00124BEE">
        <w:rPr>
          <w:rFonts w:asciiTheme="majorBidi" w:hAnsiTheme="majorBidi" w:cstheme="majorBidi"/>
          <w:noProof/>
          <w:sz w:val="28"/>
          <w:szCs w:val="28"/>
        </w:rPr>
        <w:t>(Farsakh, 2016)</w:t>
      </w:r>
      <w:r w:rsidRPr="00124BEE">
        <w:rPr>
          <w:rFonts w:asciiTheme="majorBidi" w:hAnsiTheme="majorBidi" w:cstheme="majorBidi"/>
          <w:sz w:val="28"/>
          <w:szCs w:val="28"/>
        </w:rPr>
        <w:fldChar w:fldCharType="end"/>
      </w:r>
      <w:r w:rsidRPr="00124BEE">
        <w:rPr>
          <w:rFonts w:asciiTheme="majorBidi" w:hAnsiTheme="majorBidi" w:cstheme="majorBidi"/>
          <w:sz w:val="28"/>
          <w:szCs w:val="28"/>
        </w:rPr>
        <w:t xml:space="preserve">. In Israeli discourses, Israeli spokesmen legitimize their wars on the Gaza Strip by different strategies to influence the media and public opinion worldwide. One legitimation strategy is that the Israeli war is portrayed as a </w:t>
      </w:r>
      <w:r w:rsidRPr="00124BEE">
        <w:rPr>
          <w:rStyle w:val="storytop"/>
          <w:rFonts w:asciiTheme="majorBidi" w:hAnsiTheme="majorBidi" w:cstheme="majorBidi"/>
          <w:sz w:val="28"/>
          <w:szCs w:val="28"/>
        </w:rPr>
        <w:t xml:space="preserve">war on terrorism and a war on Hamas. </w:t>
      </w:r>
      <w:r w:rsidRPr="00124BEE">
        <w:rPr>
          <w:rFonts w:asciiTheme="majorBidi" w:hAnsiTheme="majorBidi" w:cstheme="majorBidi"/>
          <w:sz w:val="28"/>
          <w:szCs w:val="28"/>
        </w:rPr>
        <w:t xml:space="preserve">The Israeli war and bombings </w:t>
      </w:r>
      <w:r w:rsidR="004C7D88">
        <w:rPr>
          <w:rFonts w:asciiTheme="majorBidi" w:hAnsiTheme="majorBidi" w:cstheme="majorBidi"/>
          <w:sz w:val="28"/>
          <w:szCs w:val="28"/>
        </w:rPr>
        <w:t xml:space="preserve">claim to </w:t>
      </w:r>
      <w:r w:rsidRPr="00124BEE">
        <w:rPr>
          <w:rFonts w:asciiTheme="majorBidi" w:hAnsiTheme="majorBidi" w:cstheme="majorBidi"/>
          <w:sz w:val="28"/>
          <w:szCs w:val="28"/>
        </w:rPr>
        <w:t xml:space="preserve">target the houses where Hamas stores its rockets. </w:t>
      </w:r>
      <w:r w:rsidRPr="00124BEE">
        <w:rPr>
          <w:rStyle w:val="uficommentbody"/>
          <w:rFonts w:asciiTheme="majorBidi" w:hAnsiTheme="majorBidi" w:cstheme="majorBidi"/>
          <w:sz w:val="28"/>
          <w:szCs w:val="28"/>
        </w:rPr>
        <w:t>Usually, Israel puts the responsibility on the Palestinians mainly Hamas, even without any evidence to justify its pre-</w:t>
      </w:r>
      <w:r w:rsidR="004C7D88">
        <w:rPr>
          <w:rStyle w:val="uficommentbody"/>
          <w:rFonts w:asciiTheme="majorBidi" w:hAnsiTheme="majorBidi" w:cstheme="majorBidi"/>
          <w:sz w:val="28"/>
          <w:szCs w:val="28"/>
        </w:rPr>
        <w:t>planned</w:t>
      </w:r>
      <w:r w:rsidR="004C7D88" w:rsidRPr="00124BEE">
        <w:rPr>
          <w:rStyle w:val="uficommentbody"/>
          <w:rFonts w:asciiTheme="majorBidi" w:hAnsiTheme="majorBidi" w:cstheme="majorBidi"/>
          <w:sz w:val="28"/>
          <w:szCs w:val="28"/>
        </w:rPr>
        <w:t xml:space="preserve"> </w:t>
      </w:r>
      <w:r w:rsidRPr="00124BEE">
        <w:rPr>
          <w:rStyle w:val="uficommentbody"/>
          <w:rFonts w:asciiTheme="majorBidi" w:hAnsiTheme="majorBidi" w:cstheme="majorBidi"/>
          <w:sz w:val="28"/>
          <w:szCs w:val="28"/>
        </w:rPr>
        <w:t xml:space="preserve">wars. </w:t>
      </w:r>
      <w:r w:rsidRPr="00124BEE">
        <w:rPr>
          <w:rFonts w:asciiTheme="majorBidi" w:hAnsiTheme="majorBidi" w:cstheme="majorBidi"/>
          <w:sz w:val="28"/>
          <w:szCs w:val="28"/>
        </w:rPr>
        <w:t>These claims reflect t</w:t>
      </w:r>
      <w:r w:rsidRPr="00124BEE">
        <w:rPr>
          <w:rStyle w:val="uficommentbody"/>
          <w:rFonts w:asciiTheme="majorBidi" w:hAnsiTheme="majorBidi" w:cstheme="majorBidi"/>
          <w:sz w:val="28"/>
          <w:szCs w:val="28"/>
        </w:rPr>
        <w:t>he Israeli version of reality that does not necessarily reflect the facts on the ground.</w:t>
      </w:r>
    </w:p>
    <w:p w14:paraId="471FE7E2" w14:textId="77777777" w:rsidR="00557C15" w:rsidRPr="00124BEE" w:rsidRDefault="00557C15" w:rsidP="004C7D88">
      <w:pPr>
        <w:jc w:val="both"/>
        <w:rPr>
          <w:rStyle w:val="uficommentbody"/>
          <w:rFonts w:asciiTheme="majorBidi" w:hAnsiTheme="majorBidi" w:cstheme="majorBidi"/>
          <w:sz w:val="28"/>
          <w:szCs w:val="28"/>
        </w:rPr>
      </w:pPr>
    </w:p>
    <w:p w14:paraId="43501DD7" w14:textId="6560C92F" w:rsidR="004B0E92" w:rsidRPr="000736DD" w:rsidRDefault="00B74283" w:rsidP="000736DD">
      <w:pPr>
        <w:jc w:val="both"/>
        <w:rPr>
          <w:rFonts w:asciiTheme="majorBidi" w:hAnsiTheme="majorBidi" w:cstheme="majorBidi"/>
          <w:sz w:val="28"/>
          <w:szCs w:val="28"/>
        </w:rPr>
      </w:pPr>
      <w:r w:rsidRPr="000D05E4">
        <w:rPr>
          <w:rStyle w:val="storytop"/>
          <w:rFonts w:asciiTheme="majorBidi" w:hAnsiTheme="majorBidi" w:cstheme="majorBidi"/>
          <w:color w:val="000000" w:themeColor="text1"/>
          <w:sz w:val="28"/>
          <w:szCs w:val="28"/>
        </w:rPr>
        <w:lastRenderedPageBreak/>
        <w:t xml:space="preserve">In the Palestinian views and mainly Hamas, Palestinians see the events as an Israeli offensive against them. This offensive </w:t>
      </w:r>
      <w:r w:rsidRPr="000D05E4">
        <w:rPr>
          <w:rFonts w:asciiTheme="majorBidi" w:hAnsiTheme="majorBidi" w:cstheme="majorBidi"/>
          <w:color w:val="000000" w:themeColor="text1"/>
          <w:sz w:val="28"/>
          <w:szCs w:val="28"/>
        </w:rPr>
        <w:t xml:space="preserve">has claimed the </w:t>
      </w:r>
      <w:r w:rsidRPr="000D05E4">
        <w:rPr>
          <w:rStyle w:val="storytop"/>
          <w:rFonts w:asciiTheme="majorBidi" w:hAnsiTheme="majorBidi" w:cstheme="majorBidi"/>
          <w:color w:val="000000" w:themeColor="text1"/>
          <w:sz w:val="28"/>
          <w:szCs w:val="28"/>
        </w:rPr>
        <w:t xml:space="preserve">lives of many civilian Palestinians, injured many </w:t>
      </w:r>
      <w:proofErr w:type="gramStart"/>
      <w:r w:rsidRPr="000D05E4">
        <w:rPr>
          <w:rStyle w:val="storytop"/>
          <w:rFonts w:asciiTheme="majorBidi" w:hAnsiTheme="majorBidi" w:cstheme="majorBidi"/>
          <w:color w:val="000000" w:themeColor="text1"/>
          <w:sz w:val="28"/>
          <w:szCs w:val="28"/>
        </w:rPr>
        <w:t>people</w:t>
      </w:r>
      <w:proofErr w:type="gramEnd"/>
      <w:r w:rsidRPr="000D05E4">
        <w:rPr>
          <w:rStyle w:val="storytop"/>
          <w:rFonts w:asciiTheme="majorBidi" w:hAnsiTheme="majorBidi" w:cstheme="majorBidi"/>
          <w:color w:val="000000" w:themeColor="text1"/>
          <w:sz w:val="28"/>
          <w:szCs w:val="28"/>
        </w:rPr>
        <w:t xml:space="preserve"> and destroyed many houses. </w:t>
      </w:r>
      <w:r w:rsidRPr="000D05E4">
        <w:rPr>
          <w:rStyle w:val="uficommentbody"/>
          <w:rFonts w:asciiTheme="majorBidi" w:hAnsiTheme="majorBidi" w:cstheme="majorBidi"/>
          <w:color w:val="000000" w:themeColor="text1"/>
          <w:sz w:val="28"/>
          <w:szCs w:val="28"/>
        </w:rPr>
        <w:t xml:space="preserve">In the wars, </w:t>
      </w:r>
      <w:r w:rsidRPr="000D05E4">
        <w:rPr>
          <w:rFonts w:asciiTheme="majorBidi" w:hAnsiTheme="majorBidi" w:cstheme="majorBidi"/>
          <w:color w:val="000000" w:themeColor="text1"/>
          <w:sz w:val="28"/>
          <w:szCs w:val="28"/>
        </w:rPr>
        <w:t xml:space="preserve">Israel wipes out entire families almost every day by bombing civilian areas: mosques, schools, hospitals, agricultural areas, industries, and even the only power plant station in Gaza. As we can see, there are discrepancies/differences between the two discourses. This paper focuses on the discourses of Palestinians, mainly Hamas. To be specific, </w:t>
      </w:r>
      <w:r w:rsidRPr="000D05E4">
        <w:rPr>
          <w:rFonts w:asciiTheme="majorBidi" w:hAnsiTheme="majorBidi" w:cstheme="majorBidi"/>
          <w:sz w:val="28"/>
          <w:szCs w:val="28"/>
        </w:rPr>
        <w:t xml:space="preserve">this paper examines and explores online discourses on and of Hamas –the Islamic Resistance Movement –alongside their multiple trajectories on ‘Twitter’. More specifically, </w:t>
      </w:r>
      <w:r w:rsidRPr="000D05E4">
        <w:rPr>
          <w:rFonts w:asciiTheme="majorBidi" w:hAnsiTheme="majorBidi" w:cstheme="majorBidi"/>
          <w:sz w:val="28"/>
          <w:szCs w:val="28"/>
          <w:shd w:val="clear" w:color="auto" w:fill="FFFFFF"/>
        </w:rPr>
        <w:t xml:space="preserve">this paper analyzes digital practices, and linguistic, </w:t>
      </w:r>
      <w:proofErr w:type="gramStart"/>
      <w:r w:rsidRPr="000D05E4">
        <w:rPr>
          <w:rFonts w:asciiTheme="majorBidi" w:hAnsiTheme="majorBidi" w:cstheme="majorBidi"/>
          <w:sz w:val="28"/>
          <w:szCs w:val="28"/>
          <w:shd w:val="clear" w:color="auto" w:fill="FFFFFF"/>
        </w:rPr>
        <w:t>discursive</w:t>
      </w:r>
      <w:proofErr w:type="gramEnd"/>
      <w:r w:rsidRPr="000D05E4">
        <w:rPr>
          <w:rFonts w:asciiTheme="majorBidi" w:hAnsiTheme="majorBidi" w:cstheme="majorBidi"/>
          <w:sz w:val="28"/>
          <w:szCs w:val="28"/>
          <w:shd w:val="clear" w:color="auto" w:fill="FFFFFF"/>
        </w:rPr>
        <w:t xml:space="preserve"> and multimodal structures that construct </w:t>
      </w:r>
      <w:r w:rsidRPr="000D05E4">
        <w:rPr>
          <w:rFonts w:asciiTheme="majorBidi" w:hAnsiTheme="majorBidi" w:cstheme="majorBidi"/>
          <w:sz w:val="28"/>
          <w:szCs w:val="28"/>
        </w:rPr>
        <w:t xml:space="preserve">Self and Other </w:t>
      </w:r>
      <w:r w:rsidRPr="000D05E4">
        <w:rPr>
          <w:rFonts w:asciiTheme="majorBidi" w:hAnsiTheme="majorBidi" w:cstheme="majorBidi"/>
          <w:sz w:val="28"/>
          <w:szCs w:val="28"/>
          <w:shd w:val="clear" w:color="auto" w:fill="FFFFFF"/>
        </w:rPr>
        <w:t xml:space="preserve">in discourses of and on Hamas. </w:t>
      </w:r>
      <w:r w:rsidR="00FD44EB" w:rsidRPr="000D05E4">
        <w:rPr>
          <w:rFonts w:asciiTheme="majorBidi" w:hAnsiTheme="majorBidi" w:cstheme="majorBidi"/>
          <w:sz w:val="28"/>
          <w:szCs w:val="28"/>
        </w:rPr>
        <w:t>This will be done by focusing on the hashtag #Hamas and on @ShehabAgency account mainly on the social media platform, ‘Twitter’. More specifically, this project aspires to:</w:t>
      </w:r>
    </w:p>
    <w:p w14:paraId="68E455CD" w14:textId="77777777" w:rsidR="00FD44EB" w:rsidRPr="000D05E4" w:rsidRDefault="00FD44EB" w:rsidP="00FD44EB">
      <w:pPr>
        <w:pStyle w:val="ListParagraph"/>
        <w:numPr>
          <w:ilvl w:val="0"/>
          <w:numId w:val="26"/>
        </w:numPr>
        <w:jc w:val="both"/>
        <w:rPr>
          <w:rFonts w:asciiTheme="majorBidi" w:hAnsiTheme="majorBidi" w:cstheme="majorBidi"/>
          <w:sz w:val="28"/>
          <w:szCs w:val="28"/>
          <w:shd w:val="clear" w:color="auto" w:fill="FFFFFF"/>
        </w:rPr>
      </w:pPr>
      <w:r w:rsidRPr="000D05E4">
        <w:rPr>
          <w:rFonts w:asciiTheme="majorBidi" w:hAnsiTheme="majorBidi" w:cstheme="majorBidi"/>
          <w:sz w:val="28"/>
          <w:szCs w:val="28"/>
          <w:shd w:val="clear" w:color="auto" w:fill="FFFFFF"/>
        </w:rPr>
        <w:t xml:space="preserve">deconstruct the </w:t>
      </w:r>
      <w:r w:rsidRPr="000D05E4">
        <w:rPr>
          <w:rFonts w:asciiTheme="majorBidi" w:hAnsiTheme="majorBidi" w:cstheme="majorBidi"/>
          <w:sz w:val="28"/>
          <w:szCs w:val="28"/>
        </w:rPr>
        <w:t>digital linguistic and discursive structures and practices in building discourses on and of Hamas to reinforce (political) ideologies, mobilise people and propagate agenda on social media platforms (Twitter).</w:t>
      </w:r>
    </w:p>
    <w:p w14:paraId="1ABC8B5E" w14:textId="75C90EE7" w:rsidR="00FD44EB" w:rsidRPr="000D05E4" w:rsidRDefault="00FD44EB" w:rsidP="00FD44EB">
      <w:pPr>
        <w:pStyle w:val="ListParagraph"/>
        <w:numPr>
          <w:ilvl w:val="0"/>
          <w:numId w:val="26"/>
        </w:numPr>
        <w:jc w:val="both"/>
        <w:rPr>
          <w:rFonts w:asciiTheme="majorBidi" w:hAnsiTheme="majorBidi" w:cstheme="majorBidi"/>
          <w:sz w:val="28"/>
          <w:szCs w:val="28"/>
          <w:shd w:val="clear" w:color="auto" w:fill="FFFFFF"/>
        </w:rPr>
      </w:pPr>
      <w:r w:rsidRPr="000D05E4">
        <w:rPr>
          <w:rFonts w:asciiTheme="majorBidi" w:hAnsiTheme="majorBidi" w:cstheme="majorBidi"/>
          <w:sz w:val="28"/>
          <w:szCs w:val="28"/>
        </w:rPr>
        <w:t>analyse and examine meaning-making resources (e.g., construction of self and other, legitimisation strategies)</w:t>
      </w:r>
      <w:r w:rsidR="00557C15">
        <w:rPr>
          <w:rFonts w:asciiTheme="majorBidi" w:hAnsiTheme="majorBidi" w:cstheme="majorBidi"/>
          <w:sz w:val="28"/>
          <w:szCs w:val="28"/>
        </w:rPr>
        <w:t>.</w:t>
      </w:r>
    </w:p>
    <w:p w14:paraId="45AAB796" w14:textId="68DCB2ED" w:rsidR="00B74283" w:rsidRPr="004B0E92" w:rsidRDefault="00FD44EB" w:rsidP="00195639">
      <w:pPr>
        <w:pStyle w:val="ListParagraph"/>
        <w:numPr>
          <w:ilvl w:val="0"/>
          <w:numId w:val="26"/>
        </w:numPr>
        <w:jc w:val="both"/>
        <w:rPr>
          <w:rFonts w:asciiTheme="majorBidi" w:hAnsiTheme="majorBidi" w:cstheme="majorBidi"/>
          <w:sz w:val="28"/>
          <w:szCs w:val="28"/>
          <w:shd w:val="clear" w:color="auto" w:fill="FFFFFF"/>
        </w:rPr>
      </w:pPr>
      <w:r w:rsidRPr="000D05E4">
        <w:rPr>
          <w:rFonts w:asciiTheme="majorBidi" w:hAnsiTheme="majorBidi" w:cstheme="majorBidi"/>
          <w:sz w:val="28"/>
          <w:szCs w:val="28"/>
        </w:rPr>
        <w:t xml:space="preserve">explore consequences and conclusions of discourses on Twitter on the Israeli-Palestinian </w:t>
      </w:r>
      <w:r w:rsidR="00557C15" w:rsidRPr="000D05E4">
        <w:rPr>
          <w:rFonts w:asciiTheme="majorBidi" w:hAnsiTheme="majorBidi" w:cstheme="majorBidi"/>
          <w:sz w:val="28"/>
          <w:szCs w:val="28"/>
        </w:rPr>
        <w:t>conflict.</w:t>
      </w:r>
    </w:p>
    <w:p w14:paraId="326310F2" w14:textId="77777777" w:rsidR="00F11D9A" w:rsidRPr="000D05E4" w:rsidRDefault="00F11D9A" w:rsidP="004B0E92">
      <w:pPr>
        <w:pStyle w:val="ListParagraph"/>
        <w:jc w:val="both"/>
        <w:rPr>
          <w:rFonts w:asciiTheme="majorBidi" w:hAnsiTheme="majorBidi" w:cstheme="majorBidi"/>
          <w:sz w:val="28"/>
          <w:szCs w:val="28"/>
          <w:shd w:val="clear" w:color="auto" w:fill="FFFFFF"/>
        </w:rPr>
      </w:pPr>
    </w:p>
    <w:p w14:paraId="4151BC99" w14:textId="77777777" w:rsidR="00B74283" w:rsidRPr="000D05E4" w:rsidRDefault="00B74283" w:rsidP="006A49C3">
      <w:pPr>
        <w:pStyle w:val="Heading1"/>
        <w:rPr>
          <w:lang w:val="en-GB"/>
        </w:rPr>
      </w:pPr>
      <w:r w:rsidRPr="000D05E4">
        <w:rPr>
          <w:rFonts w:eastAsia="Times New Roman"/>
          <w:lang w:val="en-GB"/>
        </w:rPr>
        <w:t>Israeli-Palestine</w:t>
      </w:r>
      <w:r w:rsidRPr="000D05E4">
        <w:rPr>
          <w:lang w:val="en-GB"/>
        </w:rPr>
        <w:t xml:space="preserve"> conflict and Media </w:t>
      </w:r>
    </w:p>
    <w:p w14:paraId="729A53B6" w14:textId="02A45DCB" w:rsidR="00B74283" w:rsidRPr="000736DD" w:rsidRDefault="008619E1" w:rsidP="001C33EF">
      <w:pPr>
        <w:jc w:val="both"/>
        <w:rPr>
          <w:rFonts w:asciiTheme="majorBidi" w:hAnsiTheme="majorBidi" w:cstheme="majorBidi"/>
          <w:sz w:val="28"/>
          <w:szCs w:val="28"/>
          <w:rtl/>
        </w:rPr>
      </w:pPr>
      <w:r w:rsidRPr="000D05E4">
        <w:rPr>
          <w:rFonts w:asciiTheme="majorBidi" w:hAnsiTheme="majorBidi" w:cstheme="majorBidi"/>
          <w:sz w:val="28"/>
          <w:szCs w:val="28"/>
        </w:rPr>
        <w:t>M</w:t>
      </w:r>
      <w:r w:rsidR="00B74283" w:rsidRPr="000D05E4">
        <w:rPr>
          <w:rFonts w:asciiTheme="majorBidi" w:hAnsiTheme="majorBidi" w:cstheme="majorBidi"/>
          <w:sz w:val="28"/>
          <w:szCs w:val="28"/>
        </w:rPr>
        <w:t>edia is an integral part</w:t>
      </w:r>
      <w:r w:rsidRPr="000D05E4">
        <w:rPr>
          <w:rFonts w:asciiTheme="majorBidi" w:hAnsiTheme="majorBidi" w:cstheme="majorBidi"/>
          <w:sz w:val="28"/>
          <w:szCs w:val="28"/>
        </w:rPr>
        <w:t xml:space="preserve"> in the Israeli-Palestinian conflict. </w:t>
      </w:r>
      <w:r w:rsidR="00B74283" w:rsidRPr="00BF49F6">
        <w:rPr>
          <w:rFonts w:asciiTheme="majorBidi" w:hAnsiTheme="majorBidi" w:cstheme="majorBidi"/>
          <w:sz w:val="28"/>
          <w:szCs w:val="28"/>
        </w:rPr>
        <w:t xml:space="preserve">So, </w:t>
      </w:r>
      <w:r w:rsidR="001C33EF">
        <w:rPr>
          <w:rFonts w:asciiTheme="majorBidi" w:hAnsiTheme="majorBidi" w:cstheme="majorBidi"/>
          <w:sz w:val="28"/>
          <w:szCs w:val="28"/>
        </w:rPr>
        <w:t xml:space="preserve">the </w:t>
      </w:r>
      <w:r w:rsidR="00B74283" w:rsidRPr="00BF49F6">
        <w:rPr>
          <w:rFonts w:asciiTheme="majorBidi" w:hAnsiTheme="majorBidi" w:cstheme="majorBidi"/>
          <w:sz w:val="28"/>
          <w:szCs w:val="28"/>
        </w:rPr>
        <w:t xml:space="preserve">media war is another </w:t>
      </w:r>
      <w:r w:rsidR="004C7D88">
        <w:rPr>
          <w:rFonts w:asciiTheme="majorBidi" w:hAnsiTheme="majorBidi" w:cstheme="majorBidi"/>
          <w:sz w:val="28"/>
          <w:szCs w:val="28"/>
        </w:rPr>
        <w:t xml:space="preserve">form of </w:t>
      </w:r>
      <w:r w:rsidR="00B74283" w:rsidRPr="00BF49F6">
        <w:rPr>
          <w:rFonts w:asciiTheme="majorBidi" w:hAnsiTheme="majorBidi" w:cstheme="majorBidi"/>
          <w:sz w:val="28"/>
          <w:szCs w:val="28"/>
        </w:rPr>
        <w:t>war besides the physical war</w:t>
      </w:r>
      <w:r w:rsidR="00BF49F6" w:rsidRPr="00BF49F6">
        <w:rPr>
          <w:rFonts w:asciiTheme="majorBidi" w:hAnsiTheme="majorBidi" w:cstheme="majorBidi"/>
          <w:sz w:val="28"/>
          <w:szCs w:val="28"/>
        </w:rPr>
        <w:t xml:space="preserve"> </w:t>
      </w:r>
      <w:r w:rsidR="00BF49F6" w:rsidRPr="00BF49F6">
        <w:rPr>
          <w:rFonts w:asciiTheme="majorBidi" w:hAnsiTheme="majorBidi" w:cstheme="majorBidi"/>
          <w:sz w:val="28"/>
          <w:szCs w:val="28"/>
        </w:rPr>
        <w:fldChar w:fldCharType="begin"/>
      </w:r>
      <w:r w:rsidR="00BF49F6" w:rsidRPr="00BF49F6">
        <w:rPr>
          <w:rFonts w:asciiTheme="majorBidi" w:hAnsiTheme="majorBidi" w:cstheme="majorBidi"/>
          <w:sz w:val="28"/>
          <w:szCs w:val="28"/>
        </w:rPr>
        <w:instrText xml:space="preserve"> ADDIN EN.CITE &lt;EndNote&gt;&lt;Cite&gt;&lt;Author&gt;Nohrstedt&lt;/Author&gt;&lt;Year&gt;2014&lt;/Year&gt;&lt;RecNum&gt;144&lt;/RecNum&gt;&lt;Prefix&gt;see &lt;/Prefix&gt;&lt;DisplayText&gt;(see Makhortykh &amp;amp; Bastian, 2022; Nohrstedt &amp;amp; Ottosen, 2014)&lt;/DisplayText&gt;&lt;record&gt;&lt;rec-number&gt;144&lt;/rec-number&gt;&lt;foreign-keys&gt;&lt;key app="EN" db-id="wf5d5ws2gs5x2see5p1xvzp2pv2fa2vxefw2" timestamp="1675752920"&gt;144&lt;/key&gt;&lt;/foreign-keys&gt;&lt;ref-type name="Book"&gt;6&lt;/ref-type&gt;&lt;contributors&gt;&lt;authors&gt;&lt;author&gt;Nohrstedt, Stig A&lt;/author&gt;&lt;author&gt;Ottosen, Rune&lt;/author&gt;&lt;/authors&gt;&lt;/contributors&gt;&lt;titles&gt;&lt;title&gt;New wars, new media and new war journalism: professional and legal challenges in conflict reporting&lt;/title&gt;&lt;/titles&gt;&lt;dates&gt;&lt;year&gt;2014&lt;/year&gt;&lt;/dates&gt;&lt;publisher&gt;Nordicom&lt;/publisher&gt;&lt;urls&gt;&lt;/urls&gt;&lt;/record&gt;&lt;/Cite&gt;&lt;Cite&gt;&lt;Author&gt;Makhortykh&lt;/Author&gt;&lt;Year&gt;2022&lt;/Year&gt;&lt;RecNum&gt;145&lt;/RecNum&gt;&lt;record&gt;&lt;rec-number&gt;145&lt;/rec-number&gt;&lt;foreign-keys&gt;&lt;key app="EN" db-id="wf5d5ws2gs5x2see5p1xvzp2pv2fa2vxefw2" timestamp="1675753016"&gt;145&lt;/key&gt;&lt;/foreign-keys&gt;&lt;ref-type name="Journal Article"&gt;17&lt;/ref-type&gt;&lt;contributors&gt;&lt;authors&gt;&lt;author&gt;Makhortykh, Mykola&lt;/author&gt;&lt;author&gt;Bastian, Mariella&lt;/author&gt;&lt;/authors&gt;&lt;/contributors&gt;&lt;titles&gt;&lt;title&gt;Personalizing the war: Perspectives for the adoption of news recommendation algorithms in the media coverage of the conflict in Eastern Ukraine&lt;/title&gt;&lt;secondary-title&gt;Media, War &amp;amp; Conflict&lt;/secondary-title&gt;&lt;/titles&gt;&lt;periodical&gt;&lt;full-title&gt;Media, War &amp;amp; Conflict&lt;/full-title&gt;&lt;/periodical&gt;&lt;pages&gt;25-45&lt;/pages&gt;&lt;volume&gt;15&lt;/volume&gt;&lt;number&gt;1&lt;/number&gt;&lt;dates&gt;&lt;year&gt;2022&lt;/year&gt;&lt;/dates&gt;&lt;isbn&gt;1750-6352&lt;/isbn&gt;&lt;urls&gt;&lt;/urls&gt;&lt;/record&gt;&lt;/Cite&gt;&lt;/EndNote&gt;</w:instrText>
      </w:r>
      <w:r w:rsidR="00BF49F6" w:rsidRPr="00BF49F6">
        <w:rPr>
          <w:rFonts w:asciiTheme="majorBidi" w:hAnsiTheme="majorBidi" w:cstheme="majorBidi"/>
          <w:sz w:val="28"/>
          <w:szCs w:val="28"/>
        </w:rPr>
        <w:fldChar w:fldCharType="separate"/>
      </w:r>
      <w:r w:rsidR="00BF49F6" w:rsidRPr="00BF49F6">
        <w:rPr>
          <w:rFonts w:asciiTheme="majorBidi" w:hAnsiTheme="majorBidi" w:cstheme="majorBidi"/>
          <w:sz w:val="28"/>
          <w:szCs w:val="28"/>
        </w:rPr>
        <w:t>(see Makhortykh &amp; Bastian, 2022; Nohrstedt &amp; Ottosen, 2014)</w:t>
      </w:r>
      <w:r w:rsidR="00BF49F6" w:rsidRPr="00BF49F6">
        <w:rPr>
          <w:rFonts w:asciiTheme="majorBidi" w:hAnsiTheme="majorBidi" w:cstheme="majorBidi"/>
          <w:sz w:val="28"/>
          <w:szCs w:val="28"/>
        </w:rPr>
        <w:fldChar w:fldCharType="end"/>
      </w:r>
      <w:r w:rsidR="00B74283" w:rsidRPr="00BF49F6">
        <w:rPr>
          <w:rFonts w:asciiTheme="majorBidi" w:hAnsiTheme="majorBidi" w:cstheme="majorBidi"/>
          <w:sz w:val="28"/>
          <w:szCs w:val="28"/>
        </w:rPr>
        <w:t>.</w:t>
      </w:r>
      <w:r w:rsidR="00B74283" w:rsidRPr="000D05E4">
        <w:rPr>
          <w:rFonts w:asciiTheme="majorBidi" w:hAnsiTheme="majorBidi" w:cstheme="majorBidi"/>
          <w:sz w:val="28"/>
          <w:szCs w:val="28"/>
        </w:rPr>
        <w:t xml:space="preserve"> In its media war, Israel controls the channels of communication in a way to determine contents and forms of messages</w:t>
      </w:r>
      <w:r w:rsidR="00810E43">
        <w:rPr>
          <w:rFonts w:asciiTheme="majorBidi" w:hAnsiTheme="majorBidi" w:cstheme="majorBidi"/>
          <w:sz w:val="28"/>
          <w:szCs w:val="28"/>
        </w:rPr>
        <w:t>,</w:t>
      </w:r>
      <w:r w:rsidR="00B74283" w:rsidRPr="000D05E4">
        <w:rPr>
          <w:rFonts w:asciiTheme="majorBidi" w:hAnsiTheme="majorBidi" w:cstheme="majorBidi"/>
          <w:sz w:val="28"/>
          <w:szCs w:val="28"/>
        </w:rPr>
        <w:t xml:space="preserve"> and thus shape the journalistic discourse directed </w:t>
      </w:r>
      <w:r w:rsidR="001C33EF">
        <w:rPr>
          <w:rFonts w:asciiTheme="majorBidi" w:hAnsiTheme="majorBidi" w:cstheme="majorBidi"/>
          <w:sz w:val="28"/>
          <w:szCs w:val="28"/>
        </w:rPr>
        <w:t>specifically</w:t>
      </w:r>
      <w:r w:rsidR="001C33EF" w:rsidRPr="000D05E4">
        <w:rPr>
          <w:rFonts w:asciiTheme="majorBidi" w:hAnsiTheme="majorBidi" w:cstheme="majorBidi"/>
          <w:sz w:val="28"/>
          <w:szCs w:val="28"/>
        </w:rPr>
        <w:t xml:space="preserve"> </w:t>
      </w:r>
      <w:r w:rsidR="00B74283" w:rsidRPr="000D05E4">
        <w:rPr>
          <w:rFonts w:asciiTheme="majorBidi" w:hAnsiTheme="majorBidi" w:cstheme="majorBidi"/>
          <w:sz w:val="28"/>
          <w:szCs w:val="28"/>
        </w:rPr>
        <w:t xml:space="preserve">to the western audiences. The conflict has been covered and reported in media locally, </w:t>
      </w:r>
      <w:proofErr w:type="gramStart"/>
      <w:r w:rsidR="00B74283" w:rsidRPr="000D05E4">
        <w:rPr>
          <w:rFonts w:asciiTheme="majorBidi" w:hAnsiTheme="majorBidi" w:cstheme="majorBidi"/>
          <w:sz w:val="28"/>
          <w:szCs w:val="28"/>
        </w:rPr>
        <w:t>regionally</w:t>
      </w:r>
      <w:proofErr w:type="gramEnd"/>
      <w:r w:rsidR="00B74283" w:rsidRPr="000D05E4">
        <w:rPr>
          <w:rFonts w:asciiTheme="majorBidi" w:hAnsiTheme="majorBidi" w:cstheme="majorBidi"/>
          <w:sz w:val="28"/>
          <w:szCs w:val="28"/>
        </w:rPr>
        <w:t xml:space="preserve"> and internationally. Ever since the beginning of the Israeli- Palestinian conflict, Israelis and Palestinians always aim to use all means to propagate their narratives either to the internal or external audiences. Israel, with no doubt, has a better and much advanced sophisticated technological infrastructure than the Palestinians. </w:t>
      </w:r>
      <w:r w:rsidR="001C33EF">
        <w:rPr>
          <w:rFonts w:asciiTheme="majorBidi" w:hAnsiTheme="majorBidi" w:cstheme="majorBidi"/>
          <w:sz w:val="28"/>
          <w:szCs w:val="28"/>
        </w:rPr>
        <w:t>This</w:t>
      </w:r>
      <w:r w:rsidR="001C33EF" w:rsidRPr="000D05E4">
        <w:rPr>
          <w:rFonts w:asciiTheme="majorBidi" w:hAnsiTheme="majorBidi" w:cstheme="majorBidi"/>
          <w:sz w:val="28"/>
          <w:szCs w:val="28"/>
        </w:rPr>
        <w:t xml:space="preserve"> </w:t>
      </w:r>
      <w:r w:rsidR="00B74283" w:rsidRPr="000D05E4">
        <w:rPr>
          <w:rFonts w:asciiTheme="majorBidi" w:hAnsiTheme="majorBidi" w:cstheme="majorBidi"/>
          <w:sz w:val="28"/>
          <w:szCs w:val="28"/>
        </w:rPr>
        <w:t xml:space="preserve">infrastructure is reflected on the better use of media worldwide. In response, Palestinians </w:t>
      </w:r>
      <w:r w:rsidR="00B74283" w:rsidRPr="000736DD">
        <w:rPr>
          <w:rFonts w:asciiTheme="majorBidi" w:hAnsiTheme="majorBidi" w:cstheme="majorBidi"/>
          <w:sz w:val="28"/>
          <w:szCs w:val="28"/>
        </w:rPr>
        <w:t xml:space="preserve">turn to use social media as a way to encounter the Israeli media machine that influences international news outlets in their coverage of the Palestinian–Israeli conflict </w:t>
      </w:r>
      <w:r w:rsidR="00B74283" w:rsidRPr="000736DD">
        <w:rPr>
          <w:rFonts w:asciiTheme="majorBidi" w:hAnsiTheme="majorBidi" w:cstheme="majorBidi"/>
          <w:sz w:val="28"/>
          <w:szCs w:val="28"/>
          <w:lang w:val="en-GB"/>
        </w:rPr>
        <w:fldChar w:fldCharType="begin"/>
      </w:r>
      <w:r w:rsidR="00B74283" w:rsidRPr="000736DD">
        <w:rPr>
          <w:rFonts w:asciiTheme="majorBidi" w:hAnsiTheme="majorBidi" w:cstheme="majorBidi"/>
          <w:sz w:val="28"/>
          <w:szCs w:val="28"/>
        </w:rPr>
        <w:instrText xml:space="preserve"> ADDIN EN.CITE &lt;EndNote&gt;&lt;Cite&gt;&lt;Author&gt;Philo&lt;/Author&gt;&lt;Year&gt;2004&lt;/Year&gt;&lt;RecNum&gt;27&lt;/RecNum&gt;&lt;Prefix&gt;see &lt;/Prefix&gt;&lt;DisplayText&gt;(see Amer, 2017; Philo &amp;amp; Berry, 2004)&lt;/DisplayText&gt;&lt;record&gt;&lt;rec-number&gt;27&lt;/rec-number&gt;&lt;foreign-keys&gt;&lt;key app="EN" db-id="wf5d5ws2gs5x2see5p1xvzp2pv2fa2vxefw2" timestamp="1645227910"&gt;27&lt;/key&gt;&lt;/foreign-keys&gt;&lt;ref-type name="Book"&gt;6&lt;/ref-type&gt;&lt;contributors&gt;&lt;authors&gt;&lt;author&gt;Philo, Greg&lt;/author&gt;&lt;author&gt;Berry, Mike&lt;/author&gt;&lt;/authors&gt;&lt;/contributors&gt;&lt;titles&gt;&lt;title&gt;Bad news from Israel&lt;/title&gt;&lt;/titles&gt;&lt;dates&gt;&lt;year&gt;2004&lt;/year&gt;&lt;/dates&gt;&lt;publisher&gt;JSTOR&lt;/publisher&gt;&lt;isbn&gt;0745320627&lt;/isbn&gt;&lt;urls&gt;&lt;/urls&gt;&lt;/record&gt;&lt;/Cite&gt;&lt;Cite&gt;&lt;Author&gt;Amer&lt;/Author&gt;&lt;Year&gt;2017&lt;/Year&gt;&lt;RecNum&gt;25&lt;/RecNum&gt;&lt;record&gt;&lt;rec-number&gt;25&lt;/rec-number&gt;&lt;foreign-keys&gt;&lt;key app="EN" db-id="wf5d5ws2gs5x2see5p1xvzp2pv2fa2vxefw2" timestamp="1645227101"&gt;25&lt;/key&gt;&lt;/foreign-keys&gt;&lt;ref-type name="Journal Article"&gt;17&lt;/ref-type&gt;&lt;contributors&gt;&lt;authors&gt;&lt;author&gt;Amer, Mohammedwesam&lt;/author&gt;&lt;/authors&gt;&lt;/contributors&gt;&lt;titles&gt;&lt;title&gt;Critical discourse analysis of war reporting in the international press: the case of the Gaza war of 2008–2009&lt;/title&gt;&lt;secondary-title&gt;Palgrave Communications&lt;/secondary-title&gt;&lt;/titles&gt;&lt;periodical&gt;&lt;full-title&gt;Palgrave Communications&lt;/full-title&gt;&lt;/periodical&gt;&lt;pages&gt;1-11&lt;/pages&gt;&lt;volume&gt;3&lt;/volume&gt;&lt;number&gt;1&lt;/number&gt;&lt;dates&gt;&lt;year&gt;2017&lt;/year&gt;&lt;/dates&gt;&lt;isbn&gt;2662-9992&lt;/isbn&gt;&lt;urls&gt;&lt;/urls&gt;&lt;/record&gt;&lt;/Cite&gt;&lt;/EndNote&gt;</w:instrText>
      </w:r>
      <w:r w:rsidR="00B74283" w:rsidRPr="000736DD">
        <w:rPr>
          <w:rFonts w:asciiTheme="majorBidi" w:hAnsiTheme="majorBidi" w:cstheme="majorBidi"/>
          <w:sz w:val="28"/>
          <w:szCs w:val="28"/>
          <w:lang w:val="en-GB"/>
        </w:rPr>
        <w:fldChar w:fldCharType="separate"/>
      </w:r>
      <w:r w:rsidR="00B74283" w:rsidRPr="000736DD">
        <w:rPr>
          <w:rFonts w:asciiTheme="majorBidi" w:hAnsiTheme="majorBidi" w:cstheme="majorBidi"/>
          <w:noProof/>
          <w:sz w:val="28"/>
          <w:szCs w:val="28"/>
        </w:rPr>
        <w:t>(see Amer, 2017; Philo &amp; Berry, 2004)</w:t>
      </w:r>
      <w:r w:rsidR="00B74283" w:rsidRPr="000736DD">
        <w:rPr>
          <w:rFonts w:asciiTheme="majorBidi" w:hAnsiTheme="majorBidi" w:cstheme="majorBidi"/>
          <w:sz w:val="28"/>
          <w:szCs w:val="28"/>
          <w:lang w:val="en-GB"/>
        </w:rPr>
        <w:fldChar w:fldCharType="end"/>
      </w:r>
      <w:r w:rsidR="00B74283" w:rsidRPr="000736DD">
        <w:rPr>
          <w:rFonts w:asciiTheme="majorBidi" w:hAnsiTheme="majorBidi" w:cstheme="majorBidi"/>
          <w:sz w:val="28"/>
          <w:szCs w:val="28"/>
        </w:rPr>
        <w:t xml:space="preserve">. </w:t>
      </w:r>
    </w:p>
    <w:p w14:paraId="7B4F4755" w14:textId="654D1347" w:rsidR="002A232D" w:rsidRPr="00422235" w:rsidRDefault="00B74283" w:rsidP="000B5E70">
      <w:pPr>
        <w:tabs>
          <w:tab w:val="left" w:pos="1350"/>
        </w:tabs>
        <w:jc w:val="both"/>
        <w:rPr>
          <w:rFonts w:asciiTheme="majorBidi" w:hAnsiTheme="majorBidi" w:cstheme="majorBidi"/>
          <w:sz w:val="28"/>
          <w:szCs w:val="28"/>
        </w:rPr>
      </w:pPr>
      <w:r w:rsidRPr="00422235">
        <w:rPr>
          <w:rFonts w:asciiTheme="majorBidi" w:hAnsiTheme="majorBidi" w:cstheme="majorBidi"/>
          <w:sz w:val="28"/>
          <w:szCs w:val="28"/>
        </w:rPr>
        <w:t xml:space="preserve">Mostly, media coverage has been criticized by lack of objectivity and </w:t>
      </w:r>
      <w:r w:rsidR="001C33EF">
        <w:rPr>
          <w:rFonts w:asciiTheme="majorBidi" w:hAnsiTheme="majorBidi" w:cstheme="majorBidi"/>
          <w:sz w:val="28"/>
          <w:szCs w:val="28"/>
        </w:rPr>
        <w:t>excessive</w:t>
      </w:r>
      <w:r w:rsidR="001C33EF" w:rsidRPr="00422235">
        <w:rPr>
          <w:rFonts w:asciiTheme="majorBidi" w:hAnsiTheme="majorBidi" w:cstheme="majorBidi"/>
          <w:sz w:val="28"/>
          <w:szCs w:val="28"/>
        </w:rPr>
        <w:t xml:space="preserve"> </w:t>
      </w:r>
      <w:r w:rsidRPr="00422235">
        <w:rPr>
          <w:rFonts w:asciiTheme="majorBidi" w:hAnsiTheme="majorBidi" w:cstheme="majorBidi"/>
          <w:sz w:val="28"/>
          <w:szCs w:val="28"/>
        </w:rPr>
        <w:t xml:space="preserve">bias to Israeli viewpoint of the conflict </w:t>
      </w:r>
      <w:r w:rsidRPr="00422235">
        <w:rPr>
          <w:rFonts w:asciiTheme="majorBidi" w:hAnsiTheme="majorBidi" w:cstheme="majorBidi"/>
          <w:sz w:val="28"/>
          <w:szCs w:val="28"/>
        </w:rPr>
        <w:fldChar w:fldCharType="begin"/>
      </w:r>
      <w:r w:rsidRPr="00422235">
        <w:rPr>
          <w:rFonts w:asciiTheme="majorBidi" w:hAnsiTheme="majorBidi" w:cstheme="majorBidi"/>
          <w:sz w:val="28"/>
          <w:szCs w:val="28"/>
        </w:rPr>
        <w:instrText xml:space="preserve"> ADDIN EN.CITE &lt;EndNote&gt;&lt;Cite&gt;&lt;Author&gt;Amer&lt;/Author&gt;&lt;Year&gt;2017&lt;/Year&gt;&lt;RecNum&gt;25&lt;/RecNum&gt;&lt;Prefix&gt;see &lt;/Prefix&gt;&lt;DisplayText&gt;(see Amer, 2017)&lt;/DisplayText&gt;&lt;record&gt;&lt;rec-number&gt;25&lt;/rec-number&gt;&lt;foreign-keys&gt;&lt;key app="EN" db-id="wf5d5ws2gs5x2see5p1xvzp2pv2fa2vxefw2" timestamp="1645227101"&gt;25&lt;/key&gt;&lt;/foreign-keys&gt;&lt;ref-type name="Journal Article"&gt;17&lt;/ref-type&gt;&lt;contributors&gt;&lt;authors&gt;&lt;author&gt;Amer, Mohammedwesam&lt;/author&gt;&lt;/authors&gt;&lt;/contributors&gt;&lt;titles&gt;&lt;title&gt;Critical discourse analysis of war reporting in the international press: the case of the Gaza war of 2008–2009&lt;/title&gt;&lt;secondary-title&gt;Palgrave Communications&lt;/secondary-title&gt;&lt;/titles&gt;&lt;periodical&gt;&lt;full-title&gt;Palgrave Communications&lt;/full-title&gt;&lt;/periodical&gt;&lt;pages&gt;1-11&lt;/pages&gt;&lt;volume&gt;3&lt;/volume&gt;&lt;number&gt;1&lt;/number&gt;&lt;dates&gt;&lt;year&gt;2017&lt;/year&gt;&lt;/dates&gt;&lt;isbn&gt;2662-9992&lt;/isbn&gt;&lt;urls&gt;&lt;/urls&gt;&lt;/record&gt;&lt;/Cite&gt;&lt;/EndNote&gt;</w:instrText>
      </w:r>
      <w:r w:rsidRPr="00422235">
        <w:rPr>
          <w:rFonts w:asciiTheme="majorBidi" w:hAnsiTheme="majorBidi" w:cstheme="majorBidi"/>
          <w:sz w:val="28"/>
          <w:szCs w:val="28"/>
        </w:rPr>
        <w:fldChar w:fldCharType="separate"/>
      </w:r>
      <w:r w:rsidRPr="00422235">
        <w:rPr>
          <w:rFonts w:asciiTheme="majorBidi" w:hAnsiTheme="majorBidi" w:cstheme="majorBidi"/>
          <w:noProof/>
          <w:sz w:val="28"/>
          <w:szCs w:val="28"/>
        </w:rPr>
        <w:t>(see Amer, 2017)</w:t>
      </w:r>
      <w:r w:rsidRPr="00422235">
        <w:rPr>
          <w:rFonts w:asciiTheme="majorBidi" w:hAnsiTheme="majorBidi" w:cstheme="majorBidi"/>
          <w:sz w:val="28"/>
          <w:szCs w:val="28"/>
        </w:rPr>
        <w:fldChar w:fldCharType="end"/>
      </w:r>
      <w:r w:rsidRPr="00422235">
        <w:rPr>
          <w:rFonts w:asciiTheme="majorBidi" w:hAnsiTheme="majorBidi" w:cstheme="majorBidi"/>
          <w:sz w:val="28"/>
          <w:szCs w:val="28"/>
        </w:rPr>
        <w:t xml:space="preserve"> and “privileging the Israeli narrative over that of the Palestinian” </w:t>
      </w:r>
      <w:r w:rsidRPr="00422235">
        <w:rPr>
          <w:rFonts w:asciiTheme="majorBidi" w:hAnsiTheme="majorBidi" w:cstheme="majorBidi"/>
          <w:sz w:val="28"/>
          <w:szCs w:val="28"/>
        </w:rPr>
        <w:fldChar w:fldCharType="begin"/>
      </w:r>
      <w:r w:rsidRPr="00422235">
        <w:rPr>
          <w:rFonts w:asciiTheme="majorBidi" w:hAnsiTheme="majorBidi" w:cstheme="majorBidi"/>
          <w:sz w:val="28"/>
          <w:szCs w:val="28"/>
        </w:rPr>
        <w:instrText xml:space="preserve"> ADDIN EN.CITE &lt;EndNote&gt;&lt;Cite&gt;&lt;Author&gt;Shreim&lt;/Author&gt;&lt;Year&gt;2015&lt;/Year&gt;&lt;RecNum&gt;26&lt;/RecNum&gt;&lt;Pages&gt;2&lt;/Pages&gt;&lt;DisplayText&gt;(Shreim, 2015, p. 2)&lt;/DisplayText&gt;&lt;record&gt;&lt;rec-number&gt;26&lt;/rec-number&gt;&lt;foreign-keys&gt;&lt;key app="EN" db-id="wf5d5ws2gs5x2see5p1xvzp2pv2fa2vxefw2" timestamp="1645227213"&gt;26&lt;/key&gt;&lt;/foreign-keys&gt;&lt;ref-type name="Journal Article"&gt;17&lt;/ref-type&gt;&lt;contributors&gt;&lt;authors&gt;&lt;author&gt;Shreim, Nour&lt;/author&gt;&lt;/authors&gt;&lt;/contributors&gt;&lt;titles&gt;&lt;title&gt;A Discursive Analysis of the Gaza Conflict of 2008-09: Provocation and Proportionality in War Reporting&lt;/title&gt;&lt;secondary-title&gt;Networking Knowledge: Journal of the MeCCSA Postgraduate Network&lt;/secondary-title&gt;&lt;/titles&gt;&lt;periodical&gt;&lt;full-title&gt;Networking Knowledge: Journal of the MeCCSA Postgraduate Network&lt;/full-title&gt;&lt;/periodical&gt;&lt;volume&gt;8&lt;/volume&gt;&lt;number&gt;2&lt;/number&gt;&lt;dates&gt;&lt;year&gt;2015&lt;/year&gt;&lt;/dates&gt;&lt;isbn&gt;1755-9944&lt;/isbn&gt;&lt;urls&gt;&lt;/urls&gt;&lt;/record&gt;&lt;/Cite&gt;&lt;/EndNote&gt;</w:instrText>
      </w:r>
      <w:r w:rsidRPr="00422235">
        <w:rPr>
          <w:rFonts w:asciiTheme="majorBidi" w:hAnsiTheme="majorBidi" w:cstheme="majorBidi"/>
          <w:sz w:val="28"/>
          <w:szCs w:val="28"/>
        </w:rPr>
        <w:fldChar w:fldCharType="separate"/>
      </w:r>
      <w:r w:rsidRPr="00422235">
        <w:rPr>
          <w:rFonts w:asciiTheme="majorBidi" w:hAnsiTheme="majorBidi" w:cstheme="majorBidi"/>
          <w:noProof/>
          <w:sz w:val="28"/>
          <w:szCs w:val="28"/>
        </w:rPr>
        <w:t>(Shreim, 2015, p. 2)</w:t>
      </w:r>
      <w:r w:rsidRPr="00422235">
        <w:rPr>
          <w:rFonts w:asciiTheme="majorBidi" w:hAnsiTheme="majorBidi" w:cstheme="majorBidi"/>
          <w:sz w:val="28"/>
          <w:szCs w:val="28"/>
        </w:rPr>
        <w:fldChar w:fldCharType="end"/>
      </w:r>
      <w:r w:rsidRPr="00422235">
        <w:rPr>
          <w:rFonts w:asciiTheme="majorBidi" w:hAnsiTheme="majorBidi" w:cstheme="majorBidi"/>
          <w:sz w:val="28"/>
          <w:szCs w:val="28"/>
        </w:rPr>
        <w:t xml:space="preserve">. The role of </w:t>
      </w:r>
      <w:r w:rsidRPr="00422235">
        <w:rPr>
          <w:rFonts w:asciiTheme="majorBidi" w:hAnsiTheme="majorBidi" w:cstheme="majorBidi"/>
          <w:sz w:val="28"/>
          <w:szCs w:val="28"/>
        </w:rPr>
        <w:lastRenderedPageBreak/>
        <w:t xml:space="preserve">mainstream media is still influential though there is </w:t>
      </w:r>
      <w:r w:rsidR="001C33EF">
        <w:rPr>
          <w:rFonts w:asciiTheme="majorBidi" w:hAnsiTheme="majorBidi" w:cstheme="majorBidi"/>
          <w:sz w:val="28"/>
          <w:szCs w:val="28"/>
        </w:rPr>
        <w:t>a significant</w:t>
      </w:r>
      <w:r w:rsidR="001C33EF" w:rsidRPr="00422235">
        <w:rPr>
          <w:rFonts w:asciiTheme="majorBidi" w:hAnsiTheme="majorBidi" w:cstheme="majorBidi"/>
          <w:sz w:val="28"/>
          <w:szCs w:val="28"/>
        </w:rPr>
        <w:t xml:space="preserve"> </w:t>
      </w:r>
      <w:r w:rsidRPr="00422235">
        <w:rPr>
          <w:rFonts w:asciiTheme="majorBidi" w:hAnsiTheme="majorBidi" w:cstheme="majorBidi"/>
          <w:sz w:val="28"/>
          <w:szCs w:val="28"/>
        </w:rPr>
        <w:t>increas</w:t>
      </w:r>
      <w:r w:rsidR="001C33EF">
        <w:rPr>
          <w:rFonts w:asciiTheme="majorBidi" w:hAnsiTheme="majorBidi" w:cstheme="majorBidi"/>
          <w:sz w:val="28"/>
          <w:szCs w:val="28"/>
        </w:rPr>
        <w:t>e</w:t>
      </w:r>
      <w:r w:rsidRPr="00422235">
        <w:rPr>
          <w:rFonts w:asciiTheme="majorBidi" w:hAnsiTheme="majorBidi" w:cstheme="majorBidi"/>
          <w:sz w:val="28"/>
          <w:szCs w:val="28"/>
        </w:rPr>
        <w:t xml:space="preserve"> of the social media in treating the Israeli-Palestinian conflict. The</w:t>
      </w:r>
      <w:r w:rsidRPr="00422235">
        <w:rPr>
          <w:rFonts w:asciiTheme="majorBidi" w:hAnsiTheme="majorBidi" w:cstheme="majorBidi"/>
          <w:b/>
          <w:bCs/>
          <w:sz w:val="28"/>
          <w:szCs w:val="28"/>
        </w:rPr>
        <w:t xml:space="preserve"> </w:t>
      </w:r>
      <w:r w:rsidRPr="00422235">
        <w:rPr>
          <w:rFonts w:asciiTheme="majorBidi" w:hAnsiTheme="majorBidi" w:cstheme="majorBidi"/>
          <w:sz w:val="28"/>
          <w:szCs w:val="28"/>
        </w:rPr>
        <w:t>International (western) media coverage of the Israeli-Palestinian conflict is characterized by bias to the Israeli narrative and huge disinformation of the reality on the ground.</w:t>
      </w:r>
      <w:r w:rsidR="002A232D" w:rsidRPr="00422235">
        <w:rPr>
          <w:rFonts w:asciiTheme="majorBidi" w:hAnsiTheme="majorBidi" w:cstheme="majorBidi"/>
          <w:sz w:val="28"/>
          <w:szCs w:val="28"/>
        </w:rPr>
        <w:t xml:space="preserve"> </w:t>
      </w:r>
      <w:proofErr w:type="gramStart"/>
      <w:r w:rsidRPr="00422235">
        <w:rPr>
          <w:rFonts w:asciiTheme="majorBidi" w:hAnsiTheme="majorBidi" w:cstheme="majorBidi"/>
          <w:sz w:val="28"/>
          <w:szCs w:val="28"/>
        </w:rPr>
        <w:t>The majority of</w:t>
      </w:r>
      <w:proofErr w:type="gramEnd"/>
      <w:r w:rsidRPr="00422235">
        <w:rPr>
          <w:rFonts w:asciiTheme="majorBidi" w:hAnsiTheme="majorBidi" w:cstheme="majorBidi"/>
          <w:sz w:val="28"/>
          <w:szCs w:val="28"/>
        </w:rPr>
        <w:t xml:space="preserve"> research focused on the Western media perspective </w:t>
      </w:r>
      <w:r w:rsidR="00676695" w:rsidRPr="00422235">
        <w:rPr>
          <w:rFonts w:asciiTheme="majorBidi" w:hAnsiTheme="majorBidi" w:cstheme="majorBidi"/>
          <w:sz w:val="28"/>
          <w:szCs w:val="28"/>
        </w:rPr>
        <w:t xml:space="preserve">as it widely covers the Israeli-Palestinian conflict. </w:t>
      </w:r>
      <w:r w:rsidRPr="00422235">
        <w:rPr>
          <w:rFonts w:asciiTheme="majorBidi" w:hAnsiTheme="majorBidi" w:cstheme="majorBidi"/>
          <w:sz w:val="28"/>
          <w:szCs w:val="28"/>
        </w:rPr>
        <w:t xml:space="preserve">To support such a claim, I give examples for bias indicators. </w:t>
      </w:r>
      <w:r w:rsidR="000B5E70" w:rsidRPr="00422235">
        <w:rPr>
          <w:rFonts w:asciiTheme="majorBidi" w:hAnsiTheme="majorBidi" w:cstheme="majorBidi"/>
          <w:sz w:val="28"/>
          <w:szCs w:val="28"/>
        </w:rPr>
        <w:t xml:space="preserve">CNN reports </w:t>
      </w:r>
      <w:r w:rsidR="000B5E70">
        <w:rPr>
          <w:rFonts w:asciiTheme="majorBidi" w:hAnsiTheme="majorBidi" w:cstheme="majorBidi"/>
          <w:sz w:val="28"/>
          <w:szCs w:val="28"/>
        </w:rPr>
        <w:t>f</w:t>
      </w:r>
      <w:r w:rsidR="000B5E70" w:rsidRPr="00422235">
        <w:rPr>
          <w:rFonts w:asciiTheme="majorBidi" w:hAnsiTheme="majorBidi" w:cstheme="majorBidi"/>
          <w:sz w:val="28"/>
          <w:szCs w:val="28"/>
        </w:rPr>
        <w:t xml:space="preserve">ail </w:t>
      </w:r>
      <w:r w:rsidRPr="00422235">
        <w:rPr>
          <w:rFonts w:asciiTheme="majorBidi" w:hAnsiTheme="majorBidi" w:cstheme="majorBidi"/>
          <w:sz w:val="28"/>
          <w:szCs w:val="28"/>
        </w:rPr>
        <w:t xml:space="preserve">to </w:t>
      </w:r>
      <w:r w:rsidR="000B5E70">
        <w:rPr>
          <w:rFonts w:asciiTheme="majorBidi" w:hAnsiTheme="majorBidi" w:cstheme="majorBidi"/>
          <w:sz w:val="28"/>
          <w:szCs w:val="28"/>
        </w:rPr>
        <w:t xml:space="preserve">use </w:t>
      </w:r>
      <w:r w:rsidRPr="00422235">
        <w:rPr>
          <w:rFonts w:asciiTheme="majorBidi" w:hAnsiTheme="majorBidi" w:cstheme="majorBidi"/>
          <w:sz w:val="28"/>
          <w:szCs w:val="28"/>
        </w:rPr>
        <w:t xml:space="preserve">words such </w:t>
      </w:r>
      <w:r w:rsidR="00676695" w:rsidRPr="00422235">
        <w:rPr>
          <w:rFonts w:asciiTheme="majorBidi" w:hAnsiTheme="majorBidi" w:cstheme="majorBidi"/>
          <w:sz w:val="28"/>
          <w:szCs w:val="28"/>
        </w:rPr>
        <w:t xml:space="preserve"> </w:t>
      </w:r>
      <w:r w:rsidRPr="00422235">
        <w:rPr>
          <w:rFonts w:asciiTheme="majorBidi" w:hAnsiTheme="majorBidi" w:cstheme="majorBidi"/>
          <w:sz w:val="28"/>
          <w:szCs w:val="28"/>
        </w:rPr>
        <w:t xml:space="preserve">as </w:t>
      </w:r>
      <w:r w:rsidR="00676695" w:rsidRPr="00422235">
        <w:rPr>
          <w:rFonts w:asciiTheme="majorBidi" w:hAnsiTheme="majorBidi" w:cstheme="majorBidi"/>
          <w:sz w:val="28"/>
          <w:szCs w:val="28"/>
        </w:rPr>
        <w:t>‘</w:t>
      </w:r>
      <w:r w:rsidRPr="00422235">
        <w:rPr>
          <w:rFonts w:asciiTheme="majorBidi" w:hAnsiTheme="majorBidi" w:cstheme="majorBidi"/>
          <w:sz w:val="28"/>
          <w:szCs w:val="28"/>
        </w:rPr>
        <w:t>occupied</w:t>
      </w:r>
      <w:r w:rsidR="00676695" w:rsidRPr="00422235">
        <w:rPr>
          <w:rFonts w:asciiTheme="majorBidi" w:hAnsiTheme="majorBidi" w:cstheme="majorBidi"/>
          <w:sz w:val="28"/>
          <w:szCs w:val="28"/>
        </w:rPr>
        <w:t>’</w:t>
      </w:r>
      <w:r w:rsidRPr="00422235">
        <w:rPr>
          <w:rFonts w:asciiTheme="majorBidi" w:hAnsiTheme="majorBidi" w:cstheme="majorBidi"/>
          <w:sz w:val="28"/>
          <w:szCs w:val="28"/>
        </w:rPr>
        <w:t xml:space="preserve"> or </w:t>
      </w:r>
      <w:r w:rsidR="00676695" w:rsidRPr="00422235">
        <w:rPr>
          <w:rFonts w:asciiTheme="majorBidi" w:hAnsiTheme="majorBidi" w:cstheme="majorBidi"/>
          <w:sz w:val="28"/>
          <w:szCs w:val="28"/>
        </w:rPr>
        <w:t>‘</w:t>
      </w:r>
      <w:r w:rsidRPr="00422235">
        <w:rPr>
          <w:rFonts w:asciiTheme="majorBidi" w:hAnsiTheme="majorBidi" w:cstheme="majorBidi"/>
          <w:sz w:val="28"/>
          <w:szCs w:val="28"/>
        </w:rPr>
        <w:t>occupation</w:t>
      </w:r>
      <w:r w:rsidR="00676695" w:rsidRPr="00422235">
        <w:rPr>
          <w:rFonts w:asciiTheme="majorBidi" w:hAnsiTheme="majorBidi" w:cstheme="majorBidi"/>
          <w:sz w:val="28"/>
          <w:szCs w:val="28"/>
        </w:rPr>
        <w:t>’</w:t>
      </w:r>
      <w:r w:rsidRPr="00422235">
        <w:rPr>
          <w:rFonts w:asciiTheme="majorBidi" w:hAnsiTheme="majorBidi" w:cstheme="majorBidi"/>
          <w:sz w:val="28"/>
          <w:szCs w:val="28"/>
        </w:rPr>
        <w:t xml:space="preserve"> </w:t>
      </w:r>
      <w:r w:rsidR="001C33EF" w:rsidRPr="00422235">
        <w:rPr>
          <w:rFonts w:asciiTheme="majorBidi" w:hAnsiTheme="majorBidi" w:cstheme="majorBidi"/>
          <w:sz w:val="28"/>
          <w:szCs w:val="28"/>
        </w:rPr>
        <w:fldChar w:fldCharType="begin"/>
      </w:r>
      <w:r w:rsidR="001C33EF" w:rsidRPr="00422235">
        <w:rPr>
          <w:rFonts w:asciiTheme="majorBidi" w:hAnsiTheme="majorBidi" w:cstheme="majorBidi"/>
          <w:sz w:val="28"/>
          <w:szCs w:val="28"/>
        </w:rPr>
        <w:instrText xml:space="preserve"> ADDIN EN.CITE &lt;EndNote&gt;&lt;Cite&gt;&lt;Author&gt;Ackerman&lt;/Author&gt;&lt;Year&gt;2001&lt;/Year&gt;&lt;RecNum&gt;140&lt;/RecNum&gt;&lt;DisplayText&gt;(Ackerman, 2001)&lt;/DisplayText&gt;&lt;record&gt;&lt;rec-number&gt;140&lt;/rec-number&gt;&lt;foreign-keys&gt;&lt;key app="EN" db-id="wf5d5ws2gs5x2see5p1xvzp2pv2fa2vxefw2" timestamp="1671479135"&gt;140&lt;/key&gt;&lt;/foreign-keys&gt;&lt;ref-type name="Journal Article"&gt;17&lt;/ref-type&gt;&lt;contributors&gt;&lt;authors&gt;&lt;author&gt;Ackerman, Seth&lt;/author&gt;&lt;/authors&gt;&lt;/contributors&gt;&lt;titles&gt;&lt;title&gt;Al-Aqsa intifada and the US media&lt;/title&gt;&lt;secondary-title&gt;Journal of Palestine Studies&lt;/secondary-title&gt;&lt;/titles&gt;&lt;periodical&gt;&lt;full-title&gt;Journal of Palestine Studies&lt;/full-title&gt;&lt;/periodical&gt;&lt;pages&gt;61-74&lt;/pages&gt;&lt;volume&gt;30&lt;/volume&gt;&lt;number&gt;2&lt;/number&gt;&lt;dates&gt;&lt;year&gt;2001&lt;/year&gt;&lt;/dates&gt;&lt;isbn&gt;0377-919X&lt;/isbn&gt;&lt;urls&gt;&lt;/urls&gt;&lt;/record&gt;&lt;/Cite&gt;&lt;/EndNote&gt;</w:instrText>
      </w:r>
      <w:r w:rsidR="001C33EF" w:rsidRPr="00422235">
        <w:rPr>
          <w:rFonts w:asciiTheme="majorBidi" w:hAnsiTheme="majorBidi" w:cstheme="majorBidi"/>
          <w:sz w:val="28"/>
          <w:szCs w:val="28"/>
        </w:rPr>
        <w:fldChar w:fldCharType="separate"/>
      </w:r>
      <w:r w:rsidR="001C33EF" w:rsidRPr="00422235">
        <w:rPr>
          <w:rFonts w:asciiTheme="majorBidi" w:hAnsiTheme="majorBidi" w:cstheme="majorBidi"/>
          <w:noProof/>
          <w:sz w:val="28"/>
          <w:szCs w:val="28"/>
        </w:rPr>
        <w:t>(Ackerman, 2001)</w:t>
      </w:r>
      <w:r w:rsidR="001C33EF" w:rsidRPr="00422235">
        <w:rPr>
          <w:rFonts w:asciiTheme="majorBidi" w:hAnsiTheme="majorBidi" w:cstheme="majorBidi"/>
          <w:sz w:val="28"/>
          <w:szCs w:val="28"/>
        </w:rPr>
        <w:fldChar w:fldCharType="end"/>
      </w:r>
      <w:r w:rsidR="001C33EF">
        <w:rPr>
          <w:rFonts w:asciiTheme="majorBidi" w:hAnsiTheme="majorBidi" w:cstheme="majorBidi"/>
          <w:sz w:val="28"/>
          <w:szCs w:val="28"/>
        </w:rPr>
        <w:t>,</w:t>
      </w:r>
      <w:r w:rsidR="001C33EF" w:rsidRPr="00422235">
        <w:rPr>
          <w:rFonts w:asciiTheme="majorBidi" w:hAnsiTheme="majorBidi" w:cstheme="majorBidi"/>
          <w:sz w:val="28"/>
          <w:szCs w:val="28"/>
        </w:rPr>
        <w:t xml:space="preserve"> </w:t>
      </w:r>
      <w:r w:rsidR="000B5E70">
        <w:rPr>
          <w:rFonts w:asciiTheme="majorBidi" w:hAnsiTheme="majorBidi" w:cstheme="majorBidi"/>
          <w:sz w:val="28"/>
          <w:szCs w:val="28"/>
        </w:rPr>
        <w:t xml:space="preserve">The </w:t>
      </w:r>
      <w:r w:rsidR="000B5E70" w:rsidRPr="00422235">
        <w:rPr>
          <w:rFonts w:asciiTheme="majorBidi" w:hAnsiTheme="majorBidi" w:cstheme="majorBidi"/>
          <w:sz w:val="28"/>
          <w:szCs w:val="28"/>
        </w:rPr>
        <w:t>BBC</w:t>
      </w:r>
      <w:r w:rsidR="000B5E70">
        <w:rPr>
          <w:rFonts w:asciiTheme="majorBidi" w:hAnsiTheme="majorBidi" w:cstheme="majorBidi"/>
          <w:sz w:val="28"/>
          <w:szCs w:val="28"/>
        </w:rPr>
        <w:t xml:space="preserve"> also </w:t>
      </w:r>
      <w:r w:rsidR="001C33EF">
        <w:rPr>
          <w:rFonts w:asciiTheme="majorBidi" w:hAnsiTheme="majorBidi" w:cstheme="majorBidi"/>
          <w:sz w:val="28"/>
          <w:szCs w:val="28"/>
        </w:rPr>
        <w:t>f</w:t>
      </w:r>
      <w:r w:rsidRPr="00422235">
        <w:rPr>
          <w:rFonts w:asciiTheme="majorBidi" w:hAnsiTheme="majorBidi" w:cstheme="majorBidi"/>
          <w:sz w:val="28"/>
          <w:szCs w:val="28"/>
        </w:rPr>
        <w:t>ail</w:t>
      </w:r>
      <w:r w:rsidR="000B5E70">
        <w:rPr>
          <w:rFonts w:asciiTheme="majorBidi" w:hAnsiTheme="majorBidi" w:cstheme="majorBidi"/>
          <w:sz w:val="28"/>
          <w:szCs w:val="28"/>
        </w:rPr>
        <w:t>s</w:t>
      </w:r>
      <w:r w:rsidRPr="00422235">
        <w:rPr>
          <w:rFonts w:asciiTheme="majorBidi" w:hAnsiTheme="majorBidi" w:cstheme="majorBidi"/>
          <w:sz w:val="28"/>
          <w:szCs w:val="28"/>
        </w:rPr>
        <w:t xml:space="preserve"> to highlight the illegality of settlements and uses nominalization and transitivity in titles to hide the responsibility of the Israelis for Palestinian deaths</w:t>
      </w:r>
      <w:r w:rsidR="002A232D" w:rsidRPr="00422235">
        <w:rPr>
          <w:rFonts w:asciiTheme="majorBidi" w:hAnsiTheme="majorBidi" w:cstheme="majorBidi"/>
          <w:sz w:val="28"/>
          <w:szCs w:val="28"/>
        </w:rPr>
        <w:t xml:space="preserve">. </w:t>
      </w:r>
      <w:r w:rsidR="000B5E70">
        <w:rPr>
          <w:rFonts w:asciiTheme="majorBidi" w:hAnsiTheme="majorBidi" w:cstheme="majorBidi"/>
          <w:sz w:val="28"/>
          <w:szCs w:val="28"/>
        </w:rPr>
        <w:t xml:space="preserve">The </w:t>
      </w:r>
      <w:r w:rsidR="002A232D" w:rsidRPr="00422235">
        <w:rPr>
          <w:rFonts w:asciiTheme="majorBidi" w:hAnsiTheme="majorBidi" w:cstheme="majorBidi"/>
          <w:sz w:val="28"/>
          <w:szCs w:val="28"/>
        </w:rPr>
        <w:t xml:space="preserve">BBC </w:t>
      </w:r>
      <w:r w:rsidR="000B5E70" w:rsidRPr="00422235">
        <w:rPr>
          <w:rFonts w:asciiTheme="majorBidi" w:hAnsiTheme="majorBidi" w:cstheme="majorBidi"/>
          <w:sz w:val="28"/>
          <w:szCs w:val="28"/>
        </w:rPr>
        <w:t>highlight</w:t>
      </w:r>
      <w:r w:rsidR="000B5E70">
        <w:rPr>
          <w:rFonts w:asciiTheme="majorBidi" w:hAnsiTheme="majorBidi" w:cstheme="majorBidi"/>
          <w:sz w:val="28"/>
          <w:szCs w:val="28"/>
        </w:rPr>
        <w:t>s</w:t>
      </w:r>
      <w:r w:rsidR="000B5E70" w:rsidRPr="00422235">
        <w:rPr>
          <w:rFonts w:asciiTheme="majorBidi" w:hAnsiTheme="majorBidi" w:cstheme="majorBidi"/>
          <w:sz w:val="28"/>
          <w:szCs w:val="28"/>
        </w:rPr>
        <w:t xml:space="preserve"> </w:t>
      </w:r>
      <w:r w:rsidR="002A232D" w:rsidRPr="00422235">
        <w:rPr>
          <w:rFonts w:asciiTheme="majorBidi" w:hAnsiTheme="majorBidi" w:cstheme="majorBidi"/>
          <w:sz w:val="28"/>
          <w:szCs w:val="28"/>
        </w:rPr>
        <w:t xml:space="preserve">Israeli voices to defend their positions and explaining their actions far more frequently than Palestinian ones </w:t>
      </w:r>
      <w:r w:rsidR="002A232D" w:rsidRPr="00422235">
        <w:rPr>
          <w:rFonts w:asciiTheme="majorBidi" w:hAnsiTheme="majorBidi" w:cstheme="majorBidi"/>
          <w:sz w:val="28"/>
          <w:szCs w:val="28"/>
        </w:rPr>
        <w:fldChar w:fldCharType="begin"/>
      </w:r>
      <w:r w:rsidR="00676695" w:rsidRPr="00422235">
        <w:rPr>
          <w:rFonts w:asciiTheme="majorBidi" w:hAnsiTheme="majorBidi" w:cstheme="majorBidi"/>
          <w:sz w:val="28"/>
          <w:szCs w:val="28"/>
        </w:rPr>
        <w:instrText xml:space="preserve"> ADDIN EN.CITE &lt;EndNote&gt;&lt;Cite&gt;&lt;Author&gt;Barkho&lt;/Author&gt;&lt;Year&gt;2008&lt;/Year&gt;&lt;RecNum&gt;141&lt;/RecNum&gt;&lt;Prefix&gt;see &lt;/Prefix&gt;&lt;DisplayText&gt;(see Barkho, 2008)&lt;/DisplayText&gt;&lt;record&gt;&lt;rec-number&gt;141&lt;/rec-number&gt;&lt;foreign-keys&gt;&lt;key app="EN" db-id="wf5d5ws2gs5x2see5p1xvzp2pv2fa2vxefw2" timestamp="1671479207"&gt;141&lt;/key&gt;&lt;/foreign-keys&gt;&lt;ref-type name="Journal Article"&gt;17&lt;/ref-type&gt;&lt;contributors&gt;&lt;authors&gt;&lt;author&gt;Barkho, Leon&lt;/author&gt;&lt;/authors&gt;&lt;/contributors&gt;&lt;titles&gt;&lt;title&gt;The Discursive and Social Power of News Discourse: The case of Aljazeera in comparison and parallel with the BBC and CNN&lt;/title&gt;&lt;secondary-title&gt;Studies in Language and Capitalism&lt;/secondary-title&gt;&lt;/titles&gt;&lt;periodical&gt;&lt;full-title&gt;Studies in Language and Capitalism&lt;/full-title&gt;&lt;/periodical&gt;&lt;pages&gt;111-159&lt;/pages&gt;&lt;volume&gt;1&lt;/volume&gt;&lt;number&gt;3/4&lt;/number&gt;&lt;dates&gt;&lt;year&gt;2008&lt;/year&gt;&lt;/dates&gt;&lt;urls&gt;&lt;/urls&gt;&lt;/record&gt;&lt;/Cite&gt;&lt;/EndNote&gt;</w:instrText>
      </w:r>
      <w:r w:rsidR="002A232D" w:rsidRPr="00422235">
        <w:rPr>
          <w:rFonts w:asciiTheme="majorBidi" w:hAnsiTheme="majorBidi" w:cstheme="majorBidi"/>
          <w:sz w:val="28"/>
          <w:szCs w:val="28"/>
        </w:rPr>
        <w:fldChar w:fldCharType="separate"/>
      </w:r>
      <w:r w:rsidR="00676695" w:rsidRPr="00422235">
        <w:rPr>
          <w:rFonts w:asciiTheme="majorBidi" w:hAnsiTheme="majorBidi" w:cstheme="majorBidi"/>
          <w:noProof/>
          <w:sz w:val="28"/>
          <w:szCs w:val="28"/>
        </w:rPr>
        <w:t>(see Barkho, 2008)</w:t>
      </w:r>
      <w:r w:rsidR="002A232D" w:rsidRPr="00422235">
        <w:rPr>
          <w:rFonts w:asciiTheme="majorBidi" w:hAnsiTheme="majorBidi" w:cstheme="majorBidi"/>
          <w:sz w:val="28"/>
          <w:szCs w:val="28"/>
        </w:rPr>
        <w:fldChar w:fldCharType="end"/>
      </w:r>
      <w:r w:rsidR="002A232D" w:rsidRPr="00422235">
        <w:rPr>
          <w:rFonts w:asciiTheme="majorBidi" w:hAnsiTheme="majorBidi" w:cstheme="majorBidi"/>
          <w:sz w:val="28"/>
          <w:szCs w:val="28"/>
        </w:rPr>
        <w:t>.</w:t>
      </w:r>
    </w:p>
    <w:p w14:paraId="53C6BF2C" w14:textId="77777777" w:rsidR="00855356" w:rsidRPr="002A232D" w:rsidRDefault="00855356" w:rsidP="002A232D">
      <w:pPr>
        <w:jc w:val="both"/>
        <w:rPr>
          <w:rFonts w:asciiTheme="majorBidi" w:hAnsiTheme="majorBidi" w:cstheme="majorBidi"/>
          <w:sz w:val="28"/>
          <w:szCs w:val="28"/>
        </w:rPr>
      </w:pPr>
    </w:p>
    <w:p w14:paraId="36057C54" w14:textId="77777777" w:rsidR="00B74283" w:rsidRPr="004B0E92" w:rsidRDefault="00B74283" w:rsidP="006A49C3">
      <w:pPr>
        <w:pStyle w:val="Heading2"/>
      </w:pPr>
      <w:r w:rsidRPr="004B0E92">
        <w:t>Social media and the Israeli-Palestine conflict</w:t>
      </w:r>
    </w:p>
    <w:p w14:paraId="0B7A6479" w14:textId="7DBA11DD" w:rsidR="009D5B9F" w:rsidRPr="00C716B7" w:rsidRDefault="00151E46" w:rsidP="000B5E70">
      <w:pPr>
        <w:jc w:val="both"/>
        <w:rPr>
          <w:rFonts w:asciiTheme="majorBidi" w:hAnsiTheme="majorBidi" w:cstheme="majorBidi"/>
          <w:sz w:val="28"/>
          <w:szCs w:val="28"/>
        </w:rPr>
      </w:pPr>
      <w:r w:rsidRPr="00C716B7">
        <w:rPr>
          <w:rFonts w:asciiTheme="majorBidi" w:hAnsiTheme="majorBidi" w:cstheme="majorBidi"/>
          <w:sz w:val="28"/>
          <w:szCs w:val="28"/>
        </w:rPr>
        <w:t xml:space="preserve">In the light of the advancement of information technology and online platforms, </w:t>
      </w:r>
      <w:r w:rsidR="00B74283" w:rsidRPr="00C716B7">
        <w:rPr>
          <w:rFonts w:asciiTheme="majorBidi" w:hAnsiTheme="majorBidi" w:cstheme="majorBidi"/>
          <w:sz w:val="28"/>
          <w:szCs w:val="28"/>
        </w:rPr>
        <w:t>Israelis and Palestinians</w:t>
      </w:r>
      <w:r w:rsidRPr="00C716B7">
        <w:rPr>
          <w:rFonts w:asciiTheme="majorBidi" w:hAnsiTheme="majorBidi" w:cstheme="majorBidi"/>
          <w:sz w:val="28"/>
          <w:szCs w:val="28"/>
        </w:rPr>
        <w:t xml:space="preserve"> </w:t>
      </w:r>
      <w:r w:rsidR="000B5E70">
        <w:rPr>
          <w:rFonts w:asciiTheme="majorBidi" w:hAnsiTheme="majorBidi" w:cstheme="majorBidi"/>
          <w:sz w:val="28"/>
          <w:szCs w:val="28"/>
        </w:rPr>
        <w:t>use</w:t>
      </w:r>
      <w:r w:rsidR="000B5E70" w:rsidRPr="00C716B7">
        <w:rPr>
          <w:rFonts w:asciiTheme="majorBidi" w:hAnsiTheme="majorBidi" w:cstheme="majorBidi"/>
          <w:sz w:val="28"/>
          <w:szCs w:val="28"/>
        </w:rPr>
        <w:t xml:space="preserve"> </w:t>
      </w:r>
      <w:r w:rsidR="00B74283" w:rsidRPr="00C716B7">
        <w:rPr>
          <w:rFonts w:asciiTheme="majorBidi" w:hAnsiTheme="majorBidi" w:cstheme="majorBidi"/>
          <w:sz w:val="28"/>
          <w:szCs w:val="28"/>
        </w:rPr>
        <w:t>social media to their best to revive the battle on social media.</w:t>
      </w:r>
      <w:r w:rsidR="00B74283" w:rsidRPr="00C716B7">
        <w:rPr>
          <w:rFonts w:asciiTheme="majorBidi" w:hAnsiTheme="majorBidi" w:cstheme="majorBidi"/>
          <w:sz w:val="28"/>
          <w:szCs w:val="28"/>
          <w:lang w:val="en-GB"/>
        </w:rPr>
        <w:t xml:space="preserve"> </w:t>
      </w:r>
      <w:r w:rsidR="00B74283" w:rsidRPr="00C716B7">
        <w:rPr>
          <w:rFonts w:asciiTheme="majorBidi" w:hAnsiTheme="majorBidi" w:cstheme="majorBidi"/>
          <w:sz w:val="28"/>
          <w:szCs w:val="28"/>
        </w:rPr>
        <w:t xml:space="preserve">Many Palestinians and Israelis alike use social media platforms to counter the mainstream narrative of the Gaza Crisis – what has been referred to as the weapon of choice in the conflict. </w:t>
      </w:r>
      <w:r w:rsidR="000B5E70" w:rsidRPr="000B5E70">
        <w:rPr>
          <w:rFonts w:asciiTheme="majorBidi" w:hAnsiTheme="majorBidi" w:cstheme="majorBidi"/>
          <w:sz w:val="28"/>
          <w:szCs w:val="28"/>
        </w:rPr>
        <w:t xml:space="preserve">Both Palestinians and Israelis </w:t>
      </w:r>
      <w:r w:rsidR="000B5E70">
        <w:rPr>
          <w:rFonts w:asciiTheme="majorBidi" w:hAnsiTheme="majorBidi" w:cstheme="majorBidi"/>
          <w:sz w:val="28"/>
          <w:szCs w:val="28"/>
        </w:rPr>
        <w:t>u</w:t>
      </w:r>
      <w:r w:rsidR="000B5E70" w:rsidRPr="00C716B7">
        <w:rPr>
          <w:rFonts w:asciiTheme="majorBidi" w:hAnsiTheme="majorBidi" w:cstheme="majorBidi"/>
          <w:sz w:val="28"/>
          <w:szCs w:val="28"/>
        </w:rPr>
        <w:t>sually</w:t>
      </w:r>
      <w:r w:rsidR="00B74283" w:rsidRPr="00C716B7">
        <w:rPr>
          <w:rFonts w:asciiTheme="majorBidi" w:hAnsiTheme="majorBidi" w:cstheme="majorBidi"/>
          <w:sz w:val="28"/>
          <w:szCs w:val="28"/>
        </w:rPr>
        <w:t xml:space="preserve"> intensify their presence and participation during crises, and hardship times as can be seen in the Israeli wars in Palestine in 2014, 2021 and 2022. Their participation attempts to reinforce their narratives by constructing and distributing certain discourses to affect local, </w:t>
      </w:r>
      <w:proofErr w:type="gramStart"/>
      <w:r w:rsidR="00B74283" w:rsidRPr="00C716B7">
        <w:rPr>
          <w:rFonts w:asciiTheme="majorBidi" w:hAnsiTheme="majorBidi" w:cstheme="majorBidi"/>
          <w:sz w:val="28"/>
          <w:szCs w:val="28"/>
        </w:rPr>
        <w:t>regional</w:t>
      </w:r>
      <w:proofErr w:type="gramEnd"/>
      <w:r w:rsidR="00B74283" w:rsidRPr="00C716B7">
        <w:rPr>
          <w:rFonts w:asciiTheme="majorBidi" w:hAnsiTheme="majorBidi" w:cstheme="majorBidi"/>
          <w:sz w:val="28"/>
          <w:szCs w:val="28"/>
        </w:rPr>
        <w:t xml:space="preserve"> and international audiences. Also, they aim to represent themselves or the others in certain images that can reflect their ideologies</w:t>
      </w:r>
      <w:r w:rsidR="000B5E70">
        <w:rPr>
          <w:rFonts w:asciiTheme="majorBidi" w:hAnsiTheme="majorBidi" w:cstheme="majorBidi"/>
          <w:sz w:val="28"/>
          <w:szCs w:val="28"/>
        </w:rPr>
        <w:t xml:space="preserve"> and</w:t>
      </w:r>
      <w:r w:rsidR="000B5E70" w:rsidRPr="00C716B7">
        <w:rPr>
          <w:rFonts w:asciiTheme="majorBidi" w:hAnsiTheme="majorBidi" w:cstheme="majorBidi"/>
          <w:sz w:val="28"/>
          <w:szCs w:val="28"/>
        </w:rPr>
        <w:t xml:space="preserve"> </w:t>
      </w:r>
      <w:r w:rsidR="00B74283" w:rsidRPr="00C716B7">
        <w:rPr>
          <w:rFonts w:asciiTheme="majorBidi" w:hAnsiTheme="majorBidi" w:cstheme="majorBidi"/>
          <w:sz w:val="28"/>
          <w:szCs w:val="28"/>
        </w:rPr>
        <w:t xml:space="preserve">thoughts. </w:t>
      </w:r>
      <w:bookmarkEnd w:id="2"/>
      <w:bookmarkEnd w:id="3"/>
      <w:r w:rsidR="00B74283" w:rsidRPr="00C716B7">
        <w:rPr>
          <w:rFonts w:asciiTheme="majorBidi" w:hAnsiTheme="majorBidi" w:cstheme="majorBidi"/>
          <w:sz w:val="28"/>
          <w:szCs w:val="28"/>
        </w:rPr>
        <w:t xml:space="preserve">For </w:t>
      </w:r>
      <w:r w:rsidR="00695247" w:rsidRPr="00C716B7">
        <w:rPr>
          <w:rFonts w:asciiTheme="majorBidi" w:hAnsiTheme="majorBidi" w:cstheme="majorBidi"/>
          <w:sz w:val="28"/>
          <w:szCs w:val="28"/>
        </w:rPr>
        <w:t>the development</w:t>
      </w:r>
      <w:r w:rsidR="00B74283" w:rsidRPr="00C716B7">
        <w:rPr>
          <w:rFonts w:asciiTheme="majorBidi" w:hAnsiTheme="majorBidi" w:cstheme="majorBidi"/>
          <w:sz w:val="28"/>
          <w:szCs w:val="28"/>
        </w:rPr>
        <w:t xml:space="preserve"> of the information technology, social media </w:t>
      </w:r>
      <w:r w:rsidR="00695247" w:rsidRPr="00C716B7">
        <w:rPr>
          <w:rFonts w:asciiTheme="majorBidi" w:hAnsiTheme="majorBidi" w:cstheme="majorBidi"/>
          <w:sz w:val="28"/>
          <w:szCs w:val="28"/>
        </w:rPr>
        <w:t>plays</w:t>
      </w:r>
      <w:r w:rsidR="00B74283" w:rsidRPr="00C716B7">
        <w:rPr>
          <w:rFonts w:asciiTheme="majorBidi" w:hAnsiTheme="majorBidi" w:cstheme="majorBidi"/>
          <w:sz w:val="28"/>
          <w:szCs w:val="28"/>
        </w:rPr>
        <w:t xml:space="preserve"> big roles in Palestine specifically. What is perhaps most </w:t>
      </w:r>
      <w:r w:rsidR="000B5E70">
        <w:rPr>
          <w:rFonts w:asciiTheme="majorBidi" w:hAnsiTheme="majorBidi" w:cstheme="majorBidi"/>
          <w:sz w:val="28"/>
          <w:szCs w:val="28"/>
        </w:rPr>
        <w:t>significant</w:t>
      </w:r>
      <w:r w:rsidR="000B5E70" w:rsidRPr="00C716B7">
        <w:rPr>
          <w:rFonts w:asciiTheme="majorBidi" w:hAnsiTheme="majorBidi" w:cstheme="majorBidi"/>
          <w:sz w:val="28"/>
          <w:szCs w:val="28"/>
        </w:rPr>
        <w:t xml:space="preserve"> </w:t>
      </w:r>
      <w:r w:rsidR="00B74283" w:rsidRPr="00C716B7">
        <w:rPr>
          <w:rFonts w:asciiTheme="majorBidi" w:hAnsiTheme="majorBidi" w:cstheme="majorBidi"/>
          <w:sz w:val="28"/>
          <w:szCs w:val="28"/>
        </w:rPr>
        <w:t>and important about social media and its role for future conflicts, is the speed at which it is able to disseminate information to audiences, and for those audiences to provide feedback</w:t>
      </w:r>
      <w:r w:rsidR="00CE018C" w:rsidRPr="00C716B7">
        <w:rPr>
          <w:rFonts w:asciiTheme="majorBidi" w:hAnsiTheme="majorBidi" w:cstheme="majorBidi"/>
          <w:sz w:val="28"/>
          <w:szCs w:val="28"/>
        </w:rPr>
        <w:t xml:space="preserve"> </w:t>
      </w:r>
      <w:r w:rsidR="00CE018C" w:rsidRPr="00C716B7">
        <w:rPr>
          <w:rFonts w:asciiTheme="majorBidi" w:hAnsiTheme="majorBidi" w:cstheme="majorBidi"/>
          <w:sz w:val="28"/>
          <w:szCs w:val="28"/>
        </w:rPr>
        <w:fldChar w:fldCharType="begin"/>
      </w:r>
      <w:r w:rsidR="00CE018C" w:rsidRPr="00C716B7">
        <w:rPr>
          <w:rFonts w:asciiTheme="majorBidi" w:hAnsiTheme="majorBidi" w:cstheme="majorBidi"/>
          <w:sz w:val="28"/>
          <w:szCs w:val="28"/>
        </w:rPr>
        <w:instrText xml:space="preserve"> ADDIN EN.CITE &lt;EndNote&gt;&lt;Cite&gt;&lt;Author&gt;Makhortykh&lt;/Author&gt;&lt;Year&gt;2022&lt;/Year&gt;&lt;RecNum&gt;146&lt;/RecNum&gt;&lt;Prefix&gt;see &lt;/Prefix&gt;&lt;DisplayText&gt;(see Makhortykh &amp;amp; Bastian, 2022)&lt;/DisplayText&gt;&lt;record&gt;&lt;rec-number&gt;146&lt;/rec-number&gt;&lt;foreign-keys&gt;&lt;key app="EN" db-id="wf5d5ws2gs5x2see5p1xvzp2pv2fa2vxefw2" timestamp="1675753096"&gt;146&lt;/key&gt;&lt;/foreign-keys&gt;&lt;ref-type name="Journal Article"&gt;17&lt;/ref-type&gt;&lt;contributors&gt;&lt;authors&gt;&lt;author&gt;Makhortykh, Mykola&lt;/author&gt;&lt;author&gt;Bastian, Mariella&lt;/author&gt;&lt;/authors&gt;&lt;/contributors&gt;&lt;titles&gt;&lt;title&gt;Personalizing the war: Perspectives for the adoption of news recommendation algorithms in the media coverage of the conflict in Eastern Ukraine&lt;/title&gt;&lt;secondary-title&gt;Media, War &amp;amp; Conflict&lt;/secondary-title&gt;&lt;/titles&gt;&lt;periodical&gt;&lt;full-title&gt;Media, War &amp;amp; Conflict&lt;/full-title&gt;&lt;/periodical&gt;&lt;pages&gt;25-45&lt;/pages&gt;&lt;volume&gt;15&lt;/volume&gt;&lt;number&gt;1&lt;/number&gt;&lt;dates&gt;&lt;year&gt;2022&lt;/year&gt;&lt;/dates&gt;&lt;isbn&gt;1750-6352&lt;/isbn&gt;&lt;urls&gt;&lt;/urls&gt;&lt;/record&gt;&lt;/Cite&gt;&lt;/EndNote&gt;</w:instrText>
      </w:r>
      <w:r w:rsidR="00CE018C" w:rsidRPr="00C716B7">
        <w:rPr>
          <w:rFonts w:asciiTheme="majorBidi" w:hAnsiTheme="majorBidi" w:cstheme="majorBidi"/>
          <w:sz w:val="28"/>
          <w:szCs w:val="28"/>
        </w:rPr>
        <w:fldChar w:fldCharType="separate"/>
      </w:r>
      <w:r w:rsidR="00CE018C" w:rsidRPr="00C716B7">
        <w:rPr>
          <w:rFonts w:asciiTheme="majorBidi" w:hAnsiTheme="majorBidi" w:cstheme="majorBidi"/>
          <w:noProof/>
          <w:sz w:val="28"/>
          <w:szCs w:val="28"/>
        </w:rPr>
        <w:t>(see Makhortykh &amp; Bastian, 2022)</w:t>
      </w:r>
      <w:r w:rsidR="00CE018C" w:rsidRPr="00C716B7">
        <w:rPr>
          <w:rFonts w:asciiTheme="majorBidi" w:hAnsiTheme="majorBidi" w:cstheme="majorBidi"/>
          <w:sz w:val="28"/>
          <w:szCs w:val="28"/>
        </w:rPr>
        <w:fldChar w:fldCharType="end"/>
      </w:r>
      <w:r w:rsidR="00B74283" w:rsidRPr="00C716B7">
        <w:rPr>
          <w:rFonts w:asciiTheme="majorBidi" w:hAnsiTheme="majorBidi" w:cstheme="majorBidi"/>
          <w:sz w:val="28"/>
          <w:szCs w:val="28"/>
        </w:rPr>
        <w:t xml:space="preserve">. </w:t>
      </w:r>
      <w:r w:rsidR="00FC4596" w:rsidRPr="00C716B7">
        <w:rPr>
          <w:rFonts w:asciiTheme="majorBidi" w:hAnsiTheme="majorBidi" w:cstheme="majorBidi"/>
          <w:sz w:val="28"/>
          <w:szCs w:val="28"/>
        </w:rPr>
        <w:t xml:space="preserve">Though, social media would not be a surrogate for real resistance in the Palestinian context as argued by </w:t>
      </w:r>
      <w:r w:rsidR="00B74283" w:rsidRPr="00C716B7">
        <w:rPr>
          <w:rFonts w:asciiTheme="majorBidi" w:hAnsiTheme="majorBidi" w:cstheme="majorBidi"/>
          <w:sz w:val="28"/>
          <w:szCs w:val="28"/>
        </w:rPr>
        <w:fldChar w:fldCharType="begin"/>
      </w:r>
      <w:r w:rsidR="00FC4596" w:rsidRPr="00C716B7">
        <w:rPr>
          <w:rFonts w:asciiTheme="majorBidi" w:hAnsiTheme="majorBidi" w:cstheme="majorBidi"/>
          <w:sz w:val="28"/>
          <w:szCs w:val="28"/>
        </w:rPr>
        <w:instrText xml:space="preserve"> ADDIN EN.CITE &lt;EndNote&gt;&lt;Cite&gt;&lt;Author&gt;Aouragh&lt;/Author&gt;&lt;Year&gt;2008&lt;/Year&gt;&lt;RecNum&gt;28&lt;/RecNum&gt;&lt;DisplayText&gt;(Aouragh, 2008)&lt;/DisplayText&gt;&lt;record&gt;&lt;rec-number&gt;28&lt;/rec-number&gt;&lt;foreign-keys&gt;&lt;key app="EN" db-id="wf5d5ws2gs5x2see5p1xvzp2pv2fa2vxefw2" timestamp="1645228255"&gt;28&lt;/key&gt;&lt;/foreign-keys&gt;&lt;ref-type name="Journal Article"&gt;17&lt;/ref-type&gt;&lt;contributors&gt;&lt;authors&gt;&lt;author&gt;Aouragh, Miriyam&lt;/author&gt;&lt;/authors&gt;&lt;/contributors&gt;&lt;titles&gt;&lt;title&gt;Everyday resistance on the Internet: The Palestinian context&lt;/title&gt;&lt;secondary-title&gt;Journal of Arab &amp;amp; Muslim Media Research&lt;/secondary-title&gt;&lt;/titles&gt;&lt;periodical&gt;&lt;full-title&gt;Journal of Arab &amp;amp; Muslim Media Research&lt;/full-title&gt;&lt;/periodical&gt;&lt;pages&gt;109-130&lt;/pages&gt;&lt;volume&gt;1&lt;/volume&gt;&lt;number&gt;2&lt;/number&gt;&lt;dates&gt;&lt;year&gt;2008&lt;/year&gt;&lt;/dates&gt;&lt;isbn&gt;1751-9411&lt;/isbn&gt;&lt;urls&gt;&lt;/urls&gt;&lt;/record&gt;&lt;/Cite&gt;&lt;/EndNote&gt;</w:instrText>
      </w:r>
      <w:r w:rsidR="00B74283" w:rsidRPr="00C716B7">
        <w:rPr>
          <w:rFonts w:asciiTheme="majorBidi" w:hAnsiTheme="majorBidi" w:cstheme="majorBidi"/>
          <w:sz w:val="28"/>
          <w:szCs w:val="28"/>
        </w:rPr>
        <w:fldChar w:fldCharType="separate"/>
      </w:r>
      <w:r w:rsidR="00FC4596" w:rsidRPr="00C716B7">
        <w:rPr>
          <w:rFonts w:asciiTheme="majorBidi" w:hAnsiTheme="majorBidi" w:cstheme="majorBidi"/>
          <w:noProof/>
          <w:sz w:val="28"/>
          <w:szCs w:val="28"/>
        </w:rPr>
        <w:t>(Aouragh, 2008)</w:t>
      </w:r>
      <w:r w:rsidR="00B74283" w:rsidRPr="00C716B7">
        <w:rPr>
          <w:rFonts w:asciiTheme="majorBidi" w:hAnsiTheme="majorBidi" w:cstheme="majorBidi"/>
          <w:sz w:val="28"/>
          <w:szCs w:val="28"/>
        </w:rPr>
        <w:fldChar w:fldCharType="end"/>
      </w:r>
      <w:r w:rsidR="00FC4596" w:rsidRPr="00C716B7">
        <w:rPr>
          <w:rFonts w:asciiTheme="majorBidi" w:hAnsiTheme="majorBidi" w:cstheme="majorBidi"/>
          <w:sz w:val="28"/>
          <w:szCs w:val="28"/>
        </w:rPr>
        <w:t>.</w:t>
      </w:r>
      <w:r w:rsidR="00B74283" w:rsidRPr="00C716B7">
        <w:rPr>
          <w:rFonts w:asciiTheme="majorBidi" w:hAnsiTheme="majorBidi" w:cstheme="majorBidi"/>
          <w:sz w:val="28"/>
          <w:szCs w:val="28"/>
        </w:rPr>
        <w:t xml:space="preserve"> </w:t>
      </w:r>
      <w:r w:rsidR="00FC4596" w:rsidRPr="00C716B7">
        <w:rPr>
          <w:rFonts w:asciiTheme="majorBidi" w:hAnsiTheme="majorBidi" w:cstheme="majorBidi"/>
          <w:sz w:val="28"/>
          <w:szCs w:val="28"/>
        </w:rPr>
        <w:t xml:space="preserve">In contrast, </w:t>
      </w:r>
      <w:r w:rsidR="00B74283" w:rsidRPr="00C716B7">
        <w:rPr>
          <w:rFonts w:asciiTheme="majorBidi" w:hAnsiTheme="majorBidi" w:cstheme="majorBidi"/>
          <w:sz w:val="28"/>
          <w:szCs w:val="28"/>
        </w:rPr>
        <w:fldChar w:fldCharType="begin"/>
      </w:r>
      <w:r w:rsidR="00B74283" w:rsidRPr="00C716B7">
        <w:rPr>
          <w:rFonts w:asciiTheme="majorBidi" w:hAnsiTheme="majorBidi" w:cstheme="majorBidi"/>
          <w:sz w:val="28"/>
          <w:szCs w:val="28"/>
        </w:rPr>
        <w:instrText xml:space="preserve"> ADDIN EN.CITE &lt;EndNote&gt;&lt;Cite AuthorYear="1"&gt;&lt;Author&gt;Najjar&lt;/Author&gt;&lt;Year&gt;2010&lt;/Year&gt;&lt;RecNum&gt;29&lt;/RecNum&gt;&lt;Pages&gt;25&lt;/Pages&gt;&lt;DisplayText&gt;Najjar (2010, p. 25)&lt;/DisplayText&gt;&lt;record&gt;&lt;rec-number&gt;29&lt;/rec-number&gt;&lt;foreign-keys&gt;&lt;key app="EN" db-id="wf5d5ws2gs5x2see5p1xvzp2pv2fa2vxefw2" timestamp="1645228311"&gt;29&lt;/key&gt;&lt;/foreign-keys&gt;&lt;ref-type name="Journal Article"&gt;17&lt;/ref-type&gt;&lt;contributors&gt;&lt;authors&gt;&lt;author&gt;Najjar, Abeer&lt;/author&gt;&lt;/authors&gt;&lt;/contributors&gt;&lt;titles&gt;&lt;title&gt;Othering the self: Palestinians narrating the war on Gaza in the social media&lt;/title&gt;&lt;secondary-title&gt;Journal of Middle East Media&lt;/secondary-title&gt;&lt;/titles&gt;&lt;periodical&gt;&lt;full-title&gt;Journal of Middle East Media&lt;/full-title&gt;&lt;/periodical&gt;&lt;pages&gt;1-30&lt;/pages&gt;&lt;volume&gt;6&lt;/volume&gt;&lt;number&gt;1&lt;/number&gt;&lt;dates&gt;&lt;year&gt;2010&lt;/year&gt;&lt;/dates&gt;&lt;urls&gt;&lt;/urls&gt;&lt;/record&gt;&lt;/Cite&gt;&lt;/EndNote&gt;</w:instrText>
      </w:r>
      <w:r w:rsidR="00B74283" w:rsidRPr="00C716B7">
        <w:rPr>
          <w:rFonts w:asciiTheme="majorBidi" w:hAnsiTheme="majorBidi" w:cstheme="majorBidi"/>
          <w:sz w:val="28"/>
          <w:szCs w:val="28"/>
        </w:rPr>
        <w:fldChar w:fldCharType="separate"/>
      </w:r>
      <w:r w:rsidR="00B74283" w:rsidRPr="00C716B7">
        <w:rPr>
          <w:rFonts w:asciiTheme="majorBidi" w:hAnsiTheme="majorBidi" w:cstheme="majorBidi"/>
          <w:noProof/>
          <w:sz w:val="28"/>
          <w:szCs w:val="28"/>
        </w:rPr>
        <w:t>Najjar (2010, p. 25)</w:t>
      </w:r>
      <w:r w:rsidR="00B74283" w:rsidRPr="00C716B7">
        <w:rPr>
          <w:rFonts w:asciiTheme="majorBidi" w:hAnsiTheme="majorBidi" w:cstheme="majorBidi"/>
          <w:sz w:val="28"/>
          <w:szCs w:val="28"/>
        </w:rPr>
        <w:fldChar w:fldCharType="end"/>
      </w:r>
      <w:r w:rsidR="00B74283" w:rsidRPr="00C716B7">
        <w:rPr>
          <w:rFonts w:asciiTheme="majorBidi" w:hAnsiTheme="majorBidi" w:cstheme="majorBidi"/>
          <w:sz w:val="28"/>
          <w:szCs w:val="28"/>
        </w:rPr>
        <w:t xml:space="preserve"> concludes that </w:t>
      </w:r>
      <w:r w:rsidR="00FC4596" w:rsidRPr="00C716B7">
        <w:rPr>
          <w:rFonts w:asciiTheme="majorBidi" w:hAnsiTheme="majorBidi" w:cstheme="majorBidi"/>
          <w:sz w:val="28"/>
          <w:szCs w:val="28"/>
        </w:rPr>
        <w:t>in</w:t>
      </w:r>
      <w:r w:rsidR="00B74283" w:rsidRPr="00C716B7">
        <w:rPr>
          <w:rFonts w:asciiTheme="majorBidi" w:hAnsiTheme="majorBidi" w:cstheme="majorBidi"/>
          <w:sz w:val="28"/>
          <w:szCs w:val="28"/>
        </w:rPr>
        <w:t xml:space="preserve"> the </w:t>
      </w:r>
      <w:r w:rsidR="00FC4596" w:rsidRPr="00C716B7">
        <w:rPr>
          <w:rFonts w:asciiTheme="majorBidi" w:hAnsiTheme="majorBidi" w:cstheme="majorBidi"/>
          <w:sz w:val="28"/>
          <w:szCs w:val="28"/>
        </w:rPr>
        <w:t>Israeli w</w:t>
      </w:r>
      <w:r w:rsidR="00B74283" w:rsidRPr="00C716B7">
        <w:rPr>
          <w:rFonts w:asciiTheme="majorBidi" w:hAnsiTheme="majorBidi" w:cstheme="majorBidi"/>
          <w:sz w:val="28"/>
          <w:szCs w:val="28"/>
        </w:rPr>
        <w:t xml:space="preserve">ar on Gaza </w:t>
      </w:r>
      <w:r w:rsidR="00FC4596" w:rsidRPr="00C716B7">
        <w:rPr>
          <w:rFonts w:asciiTheme="majorBidi" w:hAnsiTheme="majorBidi" w:cstheme="majorBidi"/>
          <w:sz w:val="28"/>
          <w:szCs w:val="28"/>
        </w:rPr>
        <w:t xml:space="preserve">in </w:t>
      </w:r>
      <w:r w:rsidR="00B74283" w:rsidRPr="00C716B7">
        <w:rPr>
          <w:rFonts w:asciiTheme="majorBidi" w:hAnsiTheme="majorBidi" w:cstheme="majorBidi"/>
          <w:sz w:val="28"/>
          <w:szCs w:val="28"/>
        </w:rPr>
        <w:t xml:space="preserve">2008-2009, social media </w:t>
      </w:r>
      <w:r w:rsidR="00FC4596" w:rsidRPr="00C716B7">
        <w:rPr>
          <w:rFonts w:asciiTheme="majorBidi" w:hAnsiTheme="majorBidi" w:cstheme="majorBidi"/>
          <w:sz w:val="28"/>
          <w:szCs w:val="28"/>
        </w:rPr>
        <w:t>contests the Palestinian discourse and identifies “</w:t>
      </w:r>
      <w:r w:rsidR="00B74283" w:rsidRPr="00C716B7">
        <w:rPr>
          <w:rFonts w:asciiTheme="majorBidi" w:hAnsiTheme="majorBidi" w:cstheme="majorBidi"/>
          <w:sz w:val="28"/>
          <w:szCs w:val="28"/>
        </w:rPr>
        <w:t xml:space="preserve">who is a Palestinian or the meaning of Palestinian identity”. </w:t>
      </w:r>
    </w:p>
    <w:p w14:paraId="3BE14D9E" w14:textId="0CF57C8C" w:rsidR="005B2F8E" w:rsidRDefault="00B74283" w:rsidP="006B5650">
      <w:pPr>
        <w:pStyle w:val="NormalWeb"/>
        <w:spacing w:before="0" w:beforeAutospacing="0" w:after="0" w:afterAutospacing="0"/>
        <w:jc w:val="both"/>
        <w:rPr>
          <w:rFonts w:asciiTheme="majorBidi" w:hAnsiTheme="majorBidi" w:cstheme="majorBidi"/>
          <w:sz w:val="28"/>
          <w:szCs w:val="28"/>
        </w:rPr>
      </w:pPr>
      <w:r w:rsidRPr="000736DD">
        <w:rPr>
          <w:rFonts w:asciiTheme="majorBidi" w:hAnsiTheme="majorBidi" w:cstheme="majorBidi"/>
          <w:sz w:val="28"/>
          <w:szCs w:val="28"/>
        </w:rPr>
        <w:t xml:space="preserve">Palestinian factions and activists intensify their use of social media communication to encounter 1) the Israeli narratives, 2) respond alternatively to the mainstream bias to Israel, and 3) reach out their narrative to wide audiences around the world. </w:t>
      </w:r>
      <w:r w:rsidRPr="005012E3">
        <w:rPr>
          <w:rFonts w:asciiTheme="majorBidi" w:hAnsiTheme="majorBidi" w:cstheme="majorBidi"/>
          <w:sz w:val="28"/>
          <w:szCs w:val="28"/>
        </w:rPr>
        <w:t xml:space="preserve">Also, social media has sought to alert people to the plight of Palestine, while also advocating its cause </w:t>
      </w:r>
      <w:r w:rsidRPr="005012E3">
        <w:rPr>
          <w:rFonts w:asciiTheme="majorBidi" w:hAnsiTheme="majorBidi" w:cstheme="majorBidi"/>
          <w:sz w:val="28"/>
          <w:szCs w:val="28"/>
        </w:rPr>
        <w:fldChar w:fldCharType="begin"/>
      </w:r>
      <w:r w:rsidRPr="005012E3">
        <w:rPr>
          <w:rFonts w:asciiTheme="majorBidi" w:hAnsiTheme="majorBidi" w:cstheme="majorBidi"/>
          <w:sz w:val="28"/>
          <w:szCs w:val="28"/>
        </w:rPr>
        <w:instrText xml:space="preserve"> ADDIN EN.CITE &lt;EndNote&gt;&lt;Cite&gt;&lt;Author&gt;Etling&lt;/Author&gt;&lt;Year&gt;2010&lt;/Year&gt;&lt;RecNum&gt;30&lt;/RecNum&gt;&lt;Prefix&gt;see &lt;/Prefix&gt;&lt;DisplayText&gt;(see Etling, Kelly, Faris, &amp;amp; Palfrey, 2010)&lt;/DisplayText&gt;&lt;record&gt;&lt;rec-number&gt;30&lt;/rec-number&gt;&lt;foreign-keys&gt;&lt;key app="EN" db-id="wf5d5ws2gs5x2see5p1xvzp2pv2fa2vxefw2" timestamp="1645228517"&gt;30&lt;/key&gt;&lt;/foreign-keys&gt;&lt;ref-type name="Journal Article"&gt;17&lt;/ref-type&gt;&lt;contributors&gt;&lt;authors&gt;&lt;author&gt;Etling, Bruce&lt;/author&gt;&lt;author&gt;Kelly, John&lt;/author&gt;&lt;author&gt;Faris, Robert&lt;/author&gt;&lt;author&gt;Palfrey, John&lt;/author&gt;&lt;/authors&gt;&lt;/contributors&gt;&lt;titles&gt;&lt;title&gt;Mapping the Arabic blogosphere: Politics and dissent online&lt;/title&gt;&lt;secondary-title&gt;New Media &amp;amp; Society&lt;/secondary-title&gt;&lt;/titles&gt;&lt;periodical&gt;&lt;full-title&gt;New Media &amp;amp; Society&lt;/full-title&gt;&lt;/periodical&gt;&lt;pages&gt;1225-1243&lt;/pages&gt;&lt;volume&gt;12&lt;/volume&gt;&lt;number&gt;8&lt;/number&gt;&lt;dates&gt;&lt;year&gt;2010&lt;/year&gt;&lt;/dates&gt;&lt;isbn&gt;1461-4448&lt;/isbn&gt;&lt;urls&gt;&lt;/urls&gt;&lt;/record&gt;&lt;/Cite&gt;&lt;/EndNote&gt;</w:instrText>
      </w:r>
      <w:r w:rsidRPr="005012E3">
        <w:rPr>
          <w:rFonts w:asciiTheme="majorBidi" w:hAnsiTheme="majorBidi" w:cstheme="majorBidi"/>
          <w:sz w:val="28"/>
          <w:szCs w:val="28"/>
        </w:rPr>
        <w:fldChar w:fldCharType="separate"/>
      </w:r>
      <w:r w:rsidRPr="005012E3">
        <w:rPr>
          <w:rFonts w:asciiTheme="majorBidi" w:hAnsiTheme="majorBidi" w:cstheme="majorBidi"/>
          <w:noProof/>
          <w:sz w:val="28"/>
          <w:szCs w:val="28"/>
        </w:rPr>
        <w:t>(see Etling, Kelly, Faris, &amp; Palfrey, 2010)</w:t>
      </w:r>
      <w:r w:rsidRPr="005012E3">
        <w:rPr>
          <w:rFonts w:asciiTheme="majorBidi" w:hAnsiTheme="majorBidi" w:cstheme="majorBidi"/>
          <w:sz w:val="28"/>
          <w:szCs w:val="28"/>
        </w:rPr>
        <w:fldChar w:fldCharType="end"/>
      </w:r>
      <w:r w:rsidRPr="005012E3">
        <w:rPr>
          <w:rFonts w:asciiTheme="majorBidi" w:hAnsiTheme="majorBidi" w:cstheme="majorBidi"/>
          <w:sz w:val="28"/>
          <w:szCs w:val="28"/>
        </w:rPr>
        <w:t xml:space="preserve">. Further, Palestinians can create virtual Palestinian communities and connect parts of the </w:t>
      </w:r>
      <w:r w:rsidRPr="005012E3">
        <w:rPr>
          <w:rFonts w:asciiTheme="majorBidi" w:hAnsiTheme="majorBidi" w:cstheme="majorBidi"/>
          <w:sz w:val="28"/>
          <w:szCs w:val="28"/>
        </w:rPr>
        <w:lastRenderedPageBreak/>
        <w:t xml:space="preserve">Palestinian diaspora </w:t>
      </w:r>
      <w:r w:rsidRPr="005012E3">
        <w:rPr>
          <w:rFonts w:asciiTheme="majorBidi" w:hAnsiTheme="majorBidi" w:cstheme="majorBidi"/>
          <w:sz w:val="28"/>
          <w:szCs w:val="28"/>
        </w:rPr>
        <w:fldChar w:fldCharType="begin">
          <w:fldData xml:space="preserve">PEVuZE5vdGU+PENpdGU+PEF1dGhvcj5IYW5hZmk8L0F1dGhvcj48WWVhcj4yMDA1PC9ZZWFyPjxS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</w:fldData>
        </w:fldChar>
      </w:r>
      <w:r w:rsidR="005012E3" w:rsidRPr="005012E3">
        <w:rPr>
          <w:rFonts w:asciiTheme="majorBidi" w:hAnsiTheme="majorBidi" w:cstheme="majorBidi"/>
          <w:sz w:val="28"/>
          <w:szCs w:val="28"/>
        </w:rPr>
        <w:instrText xml:space="preserve"> ADDIN EN.CITE </w:instrText>
      </w:r>
      <w:r w:rsidR="005012E3" w:rsidRPr="005012E3">
        <w:rPr>
          <w:rFonts w:asciiTheme="majorBidi" w:hAnsiTheme="majorBidi" w:cstheme="majorBidi"/>
          <w:sz w:val="28"/>
          <w:szCs w:val="28"/>
        </w:rPr>
        <w:fldChar w:fldCharType="begin">
          <w:fldData xml:space="preserve">PEVuZE5vdGU+PENpdGU+PEF1dGhvcj5IYW5hZmk8L0F1dGhvcj48WWVhcj4yMDA1PC9ZZWFyPjxS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</w:fldData>
        </w:fldChar>
      </w:r>
      <w:r w:rsidR="005012E3" w:rsidRPr="005012E3">
        <w:rPr>
          <w:rFonts w:asciiTheme="majorBidi" w:hAnsiTheme="majorBidi" w:cstheme="majorBidi"/>
          <w:sz w:val="28"/>
          <w:szCs w:val="28"/>
        </w:rPr>
        <w:instrText xml:space="preserve"> ADDIN EN.CITE.DATA </w:instrText>
      </w:r>
      <w:r w:rsidR="005012E3" w:rsidRPr="005012E3">
        <w:rPr>
          <w:rFonts w:asciiTheme="majorBidi" w:hAnsiTheme="majorBidi" w:cstheme="majorBidi"/>
          <w:sz w:val="28"/>
          <w:szCs w:val="28"/>
        </w:rPr>
      </w:r>
      <w:r w:rsidR="005012E3" w:rsidRPr="005012E3">
        <w:rPr>
          <w:rFonts w:asciiTheme="majorBidi" w:hAnsiTheme="majorBidi" w:cstheme="majorBidi"/>
          <w:sz w:val="28"/>
          <w:szCs w:val="28"/>
        </w:rPr>
        <w:fldChar w:fldCharType="end"/>
      </w:r>
      <w:r w:rsidRPr="005012E3">
        <w:rPr>
          <w:rFonts w:asciiTheme="majorBidi" w:hAnsiTheme="majorBidi" w:cstheme="majorBidi"/>
          <w:sz w:val="28"/>
          <w:szCs w:val="28"/>
        </w:rPr>
      </w:r>
      <w:r w:rsidRPr="005012E3">
        <w:rPr>
          <w:rFonts w:asciiTheme="majorBidi" w:hAnsiTheme="majorBidi" w:cstheme="majorBidi"/>
          <w:sz w:val="28"/>
          <w:szCs w:val="28"/>
        </w:rPr>
        <w:fldChar w:fldCharType="separate"/>
      </w:r>
      <w:r w:rsidR="005012E3" w:rsidRPr="005012E3">
        <w:rPr>
          <w:rFonts w:asciiTheme="majorBidi" w:hAnsiTheme="majorBidi" w:cstheme="majorBidi"/>
          <w:noProof/>
          <w:sz w:val="28"/>
          <w:szCs w:val="28"/>
        </w:rPr>
        <w:t>(see Amer, 2022; Christou &amp; Sofos, 2019; Hanafi, 2005)</w:t>
      </w:r>
      <w:r w:rsidRPr="005012E3">
        <w:rPr>
          <w:rFonts w:asciiTheme="majorBidi" w:hAnsiTheme="majorBidi" w:cstheme="majorBidi"/>
          <w:sz w:val="28"/>
          <w:szCs w:val="28"/>
        </w:rPr>
        <w:fldChar w:fldCharType="end"/>
      </w:r>
      <w:r w:rsidRPr="005012E3">
        <w:rPr>
          <w:rFonts w:asciiTheme="majorBidi" w:hAnsiTheme="majorBidi" w:cstheme="majorBidi"/>
          <w:sz w:val="28"/>
          <w:szCs w:val="28"/>
        </w:rPr>
        <w:t>. Palestinians use social media to</w:t>
      </w:r>
      <w:r w:rsidRPr="005012E3">
        <w:rPr>
          <w:rFonts w:asciiTheme="majorBidi" w:hAnsiTheme="majorBidi" w:cstheme="majorBidi"/>
          <w:b/>
          <w:bCs/>
          <w:sz w:val="28"/>
          <w:szCs w:val="28"/>
        </w:rPr>
        <w:t xml:space="preserve"> </w:t>
      </w:r>
      <w:r w:rsidRPr="005012E3">
        <w:rPr>
          <w:rFonts w:asciiTheme="majorBidi" w:hAnsiTheme="majorBidi" w:cstheme="majorBidi"/>
          <w:sz w:val="28"/>
          <w:szCs w:val="28"/>
        </w:rPr>
        <w:t>actively reconstruct their identities.</w:t>
      </w:r>
      <w:bookmarkStart w:id="4" w:name="_Toc93990374"/>
      <w:bookmarkStart w:id="5" w:name="_Toc94097181"/>
      <w:r w:rsidRPr="005012E3">
        <w:rPr>
          <w:rFonts w:asciiTheme="majorBidi" w:hAnsiTheme="majorBidi" w:cstheme="majorBidi"/>
          <w:sz w:val="28"/>
          <w:szCs w:val="28"/>
        </w:rPr>
        <w:t xml:space="preserve"> </w:t>
      </w:r>
    </w:p>
    <w:bookmarkEnd w:id="4"/>
    <w:bookmarkEnd w:id="5"/>
    <w:p w14:paraId="2DC872BA" w14:textId="32B6EA1E" w:rsidR="00B74283" w:rsidRPr="000D05E4" w:rsidRDefault="00B74283" w:rsidP="00B74283">
      <w:pPr>
        <w:jc w:val="both"/>
        <w:rPr>
          <w:rFonts w:asciiTheme="majorBidi" w:hAnsiTheme="majorBidi" w:cstheme="majorBidi"/>
          <w:color w:val="000000" w:themeColor="text1"/>
          <w:sz w:val="28"/>
          <w:szCs w:val="28"/>
        </w:rPr>
      </w:pPr>
      <w:r w:rsidRPr="000736DD">
        <w:rPr>
          <w:rFonts w:asciiTheme="majorBidi" w:hAnsiTheme="majorBidi" w:cstheme="majorBidi"/>
          <w:color w:val="000000" w:themeColor="text1"/>
          <w:sz w:val="28"/>
          <w:szCs w:val="28"/>
        </w:rPr>
        <w:t>To claim, social media can allow Palestinians to tailor</w:t>
      </w:r>
      <w:r w:rsidRPr="000D05E4">
        <w:rPr>
          <w:rFonts w:asciiTheme="majorBidi" w:hAnsiTheme="majorBidi" w:cstheme="majorBidi"/>
          <w:color w:val="000000" w:themeColor="text1"/>
          <w:sz w:val="28"/>
          <w:szCs w:val="28"/>
        </w:rPr>
        <w:t xml:space="preserve"> their messages to their international </w:t>
      </w:r>
      <w:r w:rsidR="00930031" w:rsidRPr="000D05E4">
        <w:rPr>
          <w:rFonts w:asciiTheme="majorBidi" w:hAnsiTheme="majorBidi" w:cstheme="majorBidi"/>
          <w:color w:val="000000" w:themeColor="text1"/>
          <w:sz w:val="28"/>
          <w:szCs w:val="28"/>
        </w:rPr>
        <w:t>supporters and</w:t>
      </w:r>
      <w:r w:rsidRPr="000D05E4">
        <w:rPr>
          <w:rFonts w:asciiTheme="majorBidi" w:hAnsiTheme="majorBidi" w:cstheme="majorBidi"/>
          <w:color w:val="000000" w:themeColor="text1"/>
          <w:sz w:val="28"/>
          <w:szCs w:val="28"/>
        </w:rPr>
        <w:t xml:space="preserve"> monitor their feedback extremely quickly. Palestinians use social media platforms (e.g., Facebook, </w:t>
      </w:r>
      <w:proofErr w:type="gramStart"/>
      <w:r w:rsidRPr="000D05E4">
        <w:rPr>
          <w:rFonts w:asciiTheme="majorBidi" w:hAnsiTheme="majorBidi" w:cstheme="majorBidi"/>
          <w:color w:val="000000" w:themeColor="text1"/>
          <w:sz w:val="28"/>
          <w:szCs w:val="28"/>
        </w:rPr>
        <w:t>Twitter</w:t>
      </w:r>
      <w:proofErr w:type="gramEnd"/>
      <w:r w:rsidRPr="000D05E4">
        <w:rPr>
          <w:rFonts w:asciiTheme="majorBidi" w:hAnsiTheme="majorBidi" w:cstheme="majorBidi"/>
          <w:color w:val="000000" w:themeColor="text1"/>
          <w:sz w:val="28"/>
          <w:szCs w:val="28"/>
        </w:rPr>
        <w:t xml:space="preserve"> and YouTube) to counter traditional narratives by mainstream media or Israel on the Palestinian Crises. In Palestine, social media is important not only for democracy and social communication, but also it is used for resisting the Israeli occupation and reinforcing Palestinian narratives. The events have been covered on social media by ordinary people more than on mainstream media by professional journalists. The participation of Palestinians become as insider perspectives to the Israeli aggressions and all events in Palestine. </w:t>
      </w:r>
    </w:p>
    <w:p w14:paraId="7D209065" w14:textId="73952EF7" w:rsidR="00B74283" w:rsidRPr="000D05E4" w:rsidRDefault="00B74283" w:rsidP="000B5E70">
      <w:pPr>
        <w:jc w:val="both"/>
        <w:rPr>
          <w:rFonts w:asciiTheme="majorBidi" w:hAnsiTheme="majorBidi" w:cstheme="majorBidi"/>
          <w:sz w:val="28"/>
          <w:szCs w:val="28"/>
        </w:rPr>
      </w:pPr>
      <w:r w:rsidRPr="000D05E4">
        <w:rPr>
          <w:rFonts w:asciiTheme="majorBidi" w:hAnsiTheme="majorBidi" w:cstheme="majorBidi"/>
          <w:sz w:val="28"/>
          <w:szCs w:val="28"/>
        </w:rPr>
        <w:t xml:space="preserve">During the </w:t>
      </w:r>
      <w:r w:rsidR="000B5E70" w:rsidRPr="000B5E70">
        <w:rPr>
          <w:rFonts w:asciiTheme="majorBidi" w:hAnsiTheme="majorBidi" w:cstheme="majorBidi"/>
          <w:sz w:val="28"/>
          <w:szCs w:val="28"/>
        </w:rPr>
        <w:t>various Israeli wars</w:t>
      </w:r>
      <w:r w:rsidR="000B5E70">
        <w:rPr>
          <w:rFonts w:asciiTheme="majorBidi" w:hAnsiTheme="majorBidi" w:cstheme="majorBidi"/>
          <w:sz w:val="28"/>
          <w:szCs w:val="28"/>
        </w:rPr>
        <w:t xml:space="preserve"> </w:t>
      </w:r>
      <w:r w:rsidRPr="000D05E4">
        <w:rPr>
          <w:rFonts w:asciiTheme="majorBidi" w:hAnsiTheme="majorBidi" w:cstheme="majorBidi"/>
          <w:sz w:val="28"/>
          <w:szCs w:val="28"/>
        </w:rPr>
        <w:t xml:space="preserve">on Gaza, thousands of people have been killed, injured or </w:t>
      </w:r>
      <w:r w:rsidRPr="000736DD">
        <w:rPr>
          <w:rFonts w:asciiTheme="majorBidi" w:hAnsiTheme="majorBidi" w:cstheme="majorBidi"/>
          <w:sz w:val="28"/>
          <w:szCs w:val="28"/>
        </w:rPr>
        <w:t xml:space="preserve">displaced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&lt;EndNote&gt;&lt;Cite&gt;&lt;Author&gt;Amer&lt;/Author&gt;&lt;Year&gt;2017&lt;/Year&gt;&lt;RecNum&gt;25&lt;/RecNum&gt;&lt;DisplayText&gt;(Amer, 2017)&lt;/DisplayText&gt;&lt;record&gt;&lt;rec-number&gt;25&lt;/rec-number&gt;&lt;foreign-keys&gt;&lt;key app="EN" db-id="wf5d5ws2gs5x2see5p1xvzp2pv2fa2vxefw2" timestamp="1645227101"&gt;25&lt;/key&gt;&lt;/foreign-keys&gt;&lt;ref-type name="Journal Article"&gt;17&lt;/ref-type&gt;&lt;contributors&gt;&lt;authors&gt;&lt;author&gt;Amer, Mohammedwesam&lt;/author&gt;&lt;/authors&gt;&lt;/contributors&gt;&lt;titles&gt;&lt;title&gt;Critical discourse analysis of war reporting in the international press: the case of the Gaza war of 2008–2009&lt;/title&gt;&lt;secondary-title&gt;Palgrave Communications&lt;/secondary-title&gt;&lt;/titles&gt;&lt;periodical&gt;&lt;full-title&gt;Palgrave Communications&lt;/full-title&gt;&lt;/periodical&gt;&lt;pages&gt;1-11&lt;/pages&gt;&lt;volume&gt;3&lt;/volume&gt;&lt;number&gt;1&lt;/number&gt;&lt;dates&gt;&lt;year&gt;2017&lt;/year&gt;&lt;/dates&gt;&lt;isbn&gt;2662-9992&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(Amer, 2017)</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The large numbers of victims attract widespread mainstream media attention worldwide as well as</w:t>
      </w:r>
      <w:r w:rsidRPr="000D05E4">
        <w:rPr>
          <w:rFonts w:asciiTheme="majorBidi" w:hAnsiTheme="majorBidi" w:cstheme="majorBidi"/>
          <w:sz w:val="28"/>
          <w:szCs w:val="28"/>
        </w:rPr>
        <w:t xml:space="preserve"> social media activities. Social media platforms, e.g., Twitter, YouTube, </w:t>
      </w:r>
      <w:proofErr w:type="gramStart"/>
      <w:r w:rsidRPr="000D05E4">
        <w:rPr>
          <w:rFonts w:asciiTheme="majorBidi" w:hAnsiTheme="majorBidi" w:cstheme="majorBidi"/>
          <w:sz w:val="28"/>
          <w:szCs w:val="28"/>
        </w:rPr>
        <w:t>Facebook</w:t>
      </w:r>
      <w:proofErr w:type="gramEnd"/>
      <w:r w:rsidRPr="000D05E4">
        <w:rPr>
          <w:rFonts w:asciiTheme="majorBidi" w:hAnsiTheme="majorBidi" w:cstheme="majorBidi"/>
          <w:sz w:val="28"/>
          <w:szCs w:val="28"/>
        </w:rPr>
        <w:t xml:space="preserve"> and mobile applications, e.g., WhatsApp and Telegram are used during the wars by Palestinians despite the fact that Palestinians have shortage of electricity, a very limited access and low internet speed in comparison with Israelis. In consequences of these obstacles, Palestinian </w:t>
      </w:r>
      <w:r w:rsidR="000B5E70">
        <w:rPr>
          <w:rFonts w:asciiTheme="majorBidi" w:hAnsiTheme="majorBidi" w:cstheme="majorBidi"/>
          <w:sz w:val="28"/>
          <w:szCs w:val="28"/>
        </w:rPr>
        <w:t>lose</w:t>
      </w:r>
      <w:r w:rsidR="000B5E70" w:rsidRPr="000D05E4">
        <w:rPr>
          <w:rFonts w:asciiTheme="majorBidi" w:hAnsiTheme="majorBidi" w:cstheme="majorBidi"/>
          <w:sz w:val="28"/>
          <w:szCs w:val="28"/>
        </w:rPr>
        <w:t xml:space="preserve"> </w:t>
      </w:r>
      <w:r w:rsidRPr="000D05E4">
        <w:rPr>
          <w:rFonts w:asciiTheme="majorBidi" w:hAnsiTheme="majorBidi" w:cstheme="majorBidi"/>
          <w:sz w:val="28"/>
          <w:szCs w:val="28"/>
        </w:rPr>
        <w:t>the chance to widely encounter the Israeli official and unofficial narratives.</w:t>
      </w:r>
    </w:p>
    <w:p w14:paraId="5E40AA07" w14:textId="77777777" w:rsidR="00124BEE" w:rsidRPr="000D05E4" w:rsidRDefault="00124BEE" w:rsidP="00B74283">
      <w:pPr>
        <w:rPr>
          <w:rFonts w:asciiTheme="majorBidi" w:hAnsiTheme="majorBidi" w:cstheme="majorBidi"/>
          <w:sz w:val="28"/>
          <w:szCs w:val="28"/>
        </w:rPr>
      </w:pPr>
    </w:p>
    <w:p w14:paraId="093B0106" w14:textId="77777777" w:rsidR="00B74283" w:rsidRPr="000D05E4" w:rsidRDefault="00B74283" w:rsidP="006A49C3">
      <w:pPr>
        <w:pStyle w:val="Heading1"/>
      </w:pPr>
      <w:bookmarkStart w:id="6" w:name="_Toc120857419"/>
      <w:r w:rsidRPr="000D05E4">
        <w:t>Socio-politico Contexts: Hamas</w:t>
      </w:r>
      <w:bookmarkEnd w:id="6"/>
    </w:p>
    <w:p w14:paraId="51D0E38E" w14:textId="061E09CC" w:rsidR="00B74283" w:rsidRPr="000D05E4" w:rsidRDefault="00B74283" w:rsidP="009F0D7D">
      <w:pPr>
        <w:jc w:val="both"/>
        <w:rPr>
          <w:rFonts w:asciiTheme="majorBidi" w:hAnsiTheme="majorBidi" w:cstheme="majorBidi"/>
          <w:sz w:val="28"/>
          <w:szCs w:val="28"/>
        </w:rPr>
      </w:pPr>
      <w:bookmarkStart w:id="7" w:name="_Toc120857420"/>
      <w:r w:rsidRPr="000D05E4">
        <w:rPr>
          <w:rFonts w:asciiTheme="majorBidi" w:hAnsiTheme="majorBidi" w:cstheme="majorBidi"/>
          <w:sz w:val="28"/>
          <w:szCs w:val="28"/>
        </w:rPr>
        <w:t>Hamas</w:t>
      </w:r>
      <w:r w:rsidR="000B5E70" w:rsidRPr="000B5E70">
        <w:rPr>
          <w:rFonts w:asciiTheme="majorBidi" w:hAnsiTheme="majorBidi" w:cstheme="majorBidi"/>
          <w:sz w:val="28"/>
          <w:szCs w:val="28"/>
        </w:rPr>
        <w:t>, the Move</w:t>
      </w:r>
      <w:r w:rsidR="002E6C15">
        <w:rPr>
          <w:rFonts w:asciiTheme="majorBidi" w:hAnsiTheme="majorBidi" w:cstheme="majorBidi"/>
          <w:sz w:val="28"/>
          <w:szCs w:val="28"/>
        </w:rPr>
        <w:t>ment of the Islamic Resistance</w:t>
      </w:r>
      <w:r w:rsidRPr="000D05E4">
        <w:rPr>
          <w:rStyle w:val="FootnoteReference"/>
          <w:rFonts w:asciiTheme="majorBidi" w:hAnsiTheme="majorBidi" w:cstheme="majorBidi"/>
          <w:sz w:val="28"/>
          <w:szCs w:val="28"/>
        </w:rPr>
        <w:footnoteReference w:id="1"/>
      </w:r>
      <w:r w:rsidR="002E6C15">
        <w:rPr>
          <w:rFonts w:asciiTheme="majorBidi" w:hAnsiTheme="majorBidi" w:cstheme="majorBidi"/>
          <w:sz w:val="28"/>
          <w:szCs w:val="28"/>
        </w:rPr>
        <w:t xml:space="preserve">, </w:t>
      </w:r>
      <w:r w:rsidRPr="000D05E4">
        <w:rPr>
          <w:rFonts w:asciiTheme="majorBidi" w:hAnsiTheme="majorBidi" w:cstheme="majorBidi"/>
          <w:sz w:val="28"/>
          <w:szCs w:val="28"/>
        </w:rPr>
        <w:t xml:space="preserve">operates in a certain socio-techno/digital-politico contexts in Palestine. </w:t>
      </w:r>
      <w:r w:rsidR="002E6C15" w:rsidRPr="002E6C15">
        <w:rPr>
          <w:rFonts w:asciiTheme="majorBidi" w:hAnsiTheme="majorBidi" w:cstheme="majorBidi"/>
          <w:sz w:val="28"/>
          <w:szCs w:val="28"/>
        </w:rPr>
        <w:t xml:space="preserve">It has been almost three decades since its establishment in 1987 as a wing of the Egyptian </w:t>
      </w:r>
      <w:r w:rsidR="002E6C15">
        <w:rPr>
          <w:rFonts w:asciiTheme="majorBidi" w:hAnsiTheme="majorBidi" w:cstheme="majorBidi"/>
          <w:sz w:val="28"/>
          <w:szCs w:val="28"/>
        </w:rPr>
        <w:t xml:space="preserve">Muslim Brotherhood in Palestine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&lt;EndNote&gt;&lt;Cite&gt;&lt;Author&gt;Abu-Amr&lt;/Author&gt;&lt;Year&gt;1993&lt;/Year&gt;&lt;RecNum&gt;40&lt;/RecNum&gt;&lt;Prefix&gt;for details`, see &lt;/Prefix&gt;&lt;DisplayText&gt;(for details, see Abu-Amr, 1993; Frisch, 2010)&lt;/DisplayText&gt;&lt;record&gt;&lt;rec-number&gt;40&lt;/rec-number&gt;&lt;foreign-keys&gt;&lt;key app="EN" db-id="wf5d5ws2gs5x2see5p1xvzp2pv2fa2vxefw2" timestamp="1645661345"&gt;40&lt;/key&gt;&lt;/foreign-keys&gt;&lt;ref-type name="Journal Article"&gt;17&lt;/ref-type&gt;&lt;contributors&gt;&lt;authors&gt;&lt;author&gt;Abu-Amr, Ziad&lt;/author&gt;&lt;/authors&gt;&lt;/contributors&gt;&lt;titles&gt;&lt;title&gt;Hamas: a historical and political background&lt;/title&gt;&lt;secondary-title&gt;Journal of Palestine Studies&lt;/secondary-title&gt;&lt;/titles&gt;&lt;periodical&gt;&lt;full-title&gt;Journal of Palestine Studies&lt;/full-title&gt;&lt;/periodical&gt;&lt;pages&gt;5-19&lt;/pages&gt;&lt;volume&gt;22&lt;/volume&gt;&lt;number&gt;4&lt;/number&gt;&lt;dates&gt;&lt;year&gt;1993&lt;/year&gt;&lt;/dates&gt;&lt;isbn&gt;0377-919X&lt;/isbn&gt;&lt;urls&gt;&lt;/urls&gt;&lt;/record&gt;&lt;/Cite&gt;&lt;Cite&gt;&lt;Author&gt;Frisch&lt;/Author&gt;&lt;Year&gt;2010&lt;/Year&gt;&lt;RecNum&gt;41&lt;/RecNum&gt;&lt;record&gt;&lt;rec-number&gt;41&lt;/rec-number&gt;&lt;foreign-keys&gt;&lt;key app="EN" db-id="wf5d5ws2gs5x2see5p1xvzp2pv2fa2vxefw2" timestamp="1645661505"&gt;41&lt;/key&gt;&lt;/foreign-keys&gt;&lt;ref-type name="Book Section"&gt;5&lt;/ref-type&gt;&lt;contributors&gt;&lt;authors&gt;&lt;author&gt;Frisch, Hillel&lt;/author&gt;&lt;/authors&gt;&lt;/contributors&gt;&lt;titles&gt;&lt;title&gt;Hamas: The Palestinian Muslim Brotherhood&lt;/title&gt;&lt;secondary-title&gt;The Muslim Brotherhood&lt;/secondary-title&gt;&lt;/titles&gt;&lt;pages&gt;89-102&lt;/pages&gt;&lt;dates&gt;&lt;year&gt;2010&lt;/year&gt;&lt;/dates&gt;&lt;publisher&gt;Springer&lt;/publisher&gt;&lt;urls&gt;&lt;/urls&gt;&lt;/record&gt;&lt;/Cite&gt;&lt;/EndNote&gt;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(for details, see Abu-Amr, 1993; Frisch, 2010)</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w:t>
      </w:r>
      <w:r w:rsidR="002E6C15" w:rsidRPr="002E6C15">
        <w:rPr>
          <w:rFonts w:asciiTheme="majorBidi" w:hAnsiTheme="majorBidi" w:cstheme="majorBidi"/>
          <w:sz w:val="28"/>
          <w:szCs w:val="28"/>
        </w:rPr>
        <w:t xml:space="preserve">Over the years, significant events have occurred, including the First Intifada (1987–1993), the Second Intifada (2000–2005), and the Israeli wars in Gaza in 2008-2009, 2012, 2014, and </w:t>
      </w:r>
      <w:proofErr w:type="gramStart"/>
      <w:r w:rsidR="002E6C15" w:rsidRPr="002E6C15">
        <w:rPr>
          <w:rFonts w:asciiTheme="majorBidi" w:hAnsiTheme="majorBidi" w:cstheme="majorBidi"/>
          <w:sz w:val="28"/>
          <w:szCs w:val="28"/>
        </w:rPr>
        <w:t>2021.</w:t>
      </w:r>
      <w:r w:rsidRPr="000736DD">
        <w:rPr>
          <w:rFonts w:asciiTheme="majorBidi" w:hAnsiTheme="majorBidi" w:cstheme="majorBidi"/>
          <w:sz w:val="28"/>
          <w:szCs w:val="28"/>
        </w:rPr>
        <w:t>.</w:t>
      </w:r>
      <w:proofErr w:type="gramEnd"/>
      <w:r w:rsidRPr="000736DD">
        <w:rPr>
          <w:rFonts w:asciiTheme="majorBidi" w:hAnsiTheme="majorBidi" w:cstheme="majorBidi"/>
          <w:sz w:val="28"/>
          <w:szCs w:val="28"/>
        </w:rPr>
        <w:t xml:space="preserve"> </w:t>
      </w:r>
      <w:r w:rsidR="002E6C15" w:rsidRPr="002E6C15">
        <w:rPr>
          <w:rFonts w:asciiTheme="majorBidi" w:hAnsiTheme="majorBidi" w:cstheme="majorBidi"/>
          <w:sz w:val="28"/>
          <w:szCs w:val="28"/>
        </w:rPr>
        <w:t xml:space="preserve">A significant moment for Hamas was in 2006 when </w:t>
      </w:r>
      <w:r w:rsidRPr="000736DD">
        <w:rPr>
          <w:rFonts w:asciiTheme="majorBidi" w:hAnsiTheme="majorBidi" w:cstheme="majorBidi"/>
          <w:sz w:val="28"/>
          <w:szCs w:val="28"/>
        </w:rPr>
        <w:t xml:space="preserve">it won the majority in the Palestinian parliamentary elections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&lt;EndNote&gt;&lt;Cite&gt;&lt;Author&gt;Hroub&lt;/Author&gt;&lt;Year&gt;2006&lt;/Year&gt;&lt;RecNum&gt;42&lt;/RecNum&gt;&lt;DisplayText&gt;(Hroub, 2006)&lt;/DisplayText&gt;&lt;record&gt;&lt;rec-number&gt;42&lt;/rec-number&gt;&lt;foreign-keys&gt;&lt;key app="EN" db-id="wf5d5ws2gs5x2see5p1xvzp2pv2fa2vxefw2" timestamp="1645661590"&gt;42&lt;/key&gt;&lt;/foreign-keys&gt;&lt;ref-type name="Journal Article"&gt;17&lt;/ref-type&gt;&lt;contributors&gt;&lt;authors&gt;&lt;author&gt;Hroub, Khaled&lt;/author&gt;&lt;/authors&gt;&lt;/contributors&gt;&lt;titles&gt;&lt;title&gt;A ““New Hamas”” through Its New Documents&lt;/title&gt;&lt;secondary-title&gt;Journal of Palestine Studies&lt;/secondary-title&gt;&lt;/titles&gt;&lt;periodical&gt;&lt;full-title&gt;Journal of Palestine Studies&lt;/full-title&gt;&lt;/periodical&gt;&lt;pages&gt;6-27&lt;/pages&gt;&lt;volume&gt;35&lt;/volume&gt;&lt;number&gt;4&lt;/number&gt;&lt;dates&gt;&lt;year&gt;2006&lt;/year&gt;&lt;/dates&gt;&lt;isbn&gt;0377-919X&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(Hroub, 2006)</w:t>
      </w:r>
      <w:r w:rsidRPr="000736DD">
        <w:rPr>
          <w:rFonts w:asciiTheme="majorBidi" w:hAnsiTheme="majorBidi" w:cstheme="majorBidi"/>
          <w:sz w:val="28"/>
          <w:szCs w:val="28"/>
        </w:rPr>
        <w:fldChar w:fldCharType="end"/>
      </w:r>
      <w:r w:rsidR="009F0D7D">
        <w:rPr>
          <w:rFonts w:asciiTheme="majorBidi" w:hAnsiTheme="majorBidi" w:cstheme="majorBidi"/>
          <w:sz w:val="28"/>
          <w:szCs w:val="28"/>
        </w:rPr>
        <w:t xml:space="preserve">,  </w:t>
      </w:r>
      <w:r w:rsidR="009F0D7D" w:rsidRPr="009F0D7D">
        <w:rPr>
          <w:rFonts w:asciiTheme="majorBidi" w:hAnsiTheme="majorBidi" w:cstheme="majorBidi"/>
          <w:sz w:val="28"/>
          <w:szCs w:val="28"/>
        </w:rPr>
        <w:t>which led to major obstacles from opposing Palestinian party Fatah</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&lt;EndNote&gt;&lt;Cite&gt;&lt;Author&gt;Schanzer&lt;/Author&gt;&lt;Year&gt;2008&lt;/Year&gt;&lt;RecNum&gt;43&lt;/RecNum&gt;&lt;DisplayText&gt;(Schanzer, 2008)&lt;/DisplayText&gt;&lt;record&gt;&lt;rec-number&gt;43&lt;/rec-number&gt;&lt;foreign-keys&gt;&lt;key app="EN" db-id="wf5d5ws2gs5x2see5p1xvzp2pv2fa2vxefw2" timestamp="1645661659"&gt;43&lt;/key&gt;&lt;/foreign-keys&gt;&lt;ref-type name="Book"&gt;6&lt;/ref-type&gt;&lt;contributors&gt;&lt;authors&gt;&lt;author&gt;Schanzer, Jonathan&lt;/author&gt;&lt;/authors&gt;&lt;/contributors&gt;&lt;titles&gt;&lt;title&gt;Hamas vs. Fatah: the struggle for Palestine&lt;/title&gt;&lt;/titles&gt;&lt;dates&gt;&lt;year&gt;2008&lt;/year&gt;&lt;/dates&gt;&lt;publisher&gt;St. Martin&amp;apos;s Press&lt;/publisher&gt;&lt;isbn&gt;0230616453&lt;/isbn&gt;&lt;urls&gt;&lt;/urls&gt;&lt;/record&gt;&lt;/Cite&gt;&lt;/EndNote&gt;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(Schanzer, 2008)</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w:t>
      </w:r>
      <w:r w:rsidR="009F0D7D" w:rsidRPr="009F0D7D">
        <w:rPr>
          <w:rFonts w:asciiTheme="majorBidi" w:hAnsiTheme="majorBidi" w:cstheme="majorBidi"/>
          <w:sz w:val="28"/>
          <w:szCs w:val="28"/>
        </w:rPr>
        <w:t>and many world powers, including</w:t>
      </w:r>
      <w:r w:rsidR="009F0D7D">
        <w:rPr>
          <w:rFonts w:asciiTheme="majorBidi" w:hAnsiTheme="majorBidi" w:cstheme="majorBidi"/>
          <w:sz w:val="28"/>
          <w:szCs w:val="28"/>
        </w:rPr>
        <w:t xml:space="preserve"> the US, UK, EU, and Australia that </w:t>
      </w:r>
      <w:r w:rsidRPr="000736DD">
        <w:rPr>
          <w:rFonts w:asciiTheme="majorBidi" w:hAnsiTheme="majorBidi" w:cstheme="majorBidi"/>
          <w:sz w:val="28"/>
          <w:szCs w:val="28"/>
        </w:rPr>
        <w:t xml:space="preserve">consider Hamas as a terrorist entity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&lt;EndNote&gt;&lt;Cite&gt;&lt;Author&gt;Brown&lt;/Author&gt;&lt;Year&gt;2008&lt;/Year&gt;&lt;RecNum&gt;44&lt;/RecNum&gt;&lt;DisplayText&gt;(Brown, 2008)&lt;/DisplayText&gt;&lt;record&gt;&lt;rec-number&gt;44&lt;/rec-number&gt;&lt;foreign-keys&gt;&lt;key app="EN" db-id="wf5d5ws2gs5x2see5p1xvzp2pv2fa2vxefw2" timestamp="1645662032"&gt;44&lt;/key&gt;&lt;/foreign-keys&gt;&lt;ref-type name="Journal Article"&gt;17&lt;/ref-type&gt;&lt;contributors&gt;&lt;authors&gt;&lt;author&gt;Brown, Nathan J&lt;/author&gt;&lt;/authors&gt;&lt;/contributors&gt;&lt;titles&gt;&lt;title&gt;Principled or Stubborn? Western Policy toward Hamas&lt;/title&gt;&lt;secondary-title&gt;The International Spectator&lt;/secondary-title&gt;&lt;/titles&gt;&lt;periodical&gt;&lt;full-title&gt;The International Spectator&lt;/full-title&gt;&lt;/periodical&gt;&lt;pages&gt;73-87&lt;/pages&gt;&lt;volume&gt;43&lt;/volume&gt;&lt;number&gt;4&lt;/number&gt;&lt;dates&gt;&lt;year&gt;2008&lt;/year&gt;&lt;/dates&gt;&lt;isbn&gt;0393-2729&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(Brown, 2008)</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w:t>
      </w:r>
      <w:r w:rsidR="009F0D7D" w:rsidRPr="009F0D7D">
        <w:rPr>
          <w:rFonts w:asciiTheme="majorBidi" w:hAnsiTheme="majorBidi" w:cstheme="majorBidi"/>
          <w:sz w:val="28"/>
          <w:szCs w:val="28"/>
        </w:rPr>
        <w:t xml:space="preserve">As a result of the conflict between Hamas and the Fatah party, Hamas took control of the Gaza Strip in 2007. Since then, Israel has imposed </w:t>
      </w:r>
      <w:r w:rsidRPr="000736DD">
        <w:rPr>
          <w:rFonts w:asciiTheme="majorBidi" w:hAnsiTheme="majorBidi" w:cstheme="majorBidi"/>
          <w:sz w:val="28"/>
          <w:szCs w:val="28"/>
        </w:rPr>
        <w:t xml:space="preserve">a tight land, air and sea blockade on Hamas and all the Palestinians in the Gaza Strip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&lt;EndNote&gt;&lt;Cite&gt;&lt;Author&gt;Migdalovitz&lt;/Author&gt;&lt;Year&gt;2010&lt;/Year&gt;&lt;RecNum&gt;45&lt;/RecNum&gt;&lt;DisplayText&gt;(Migdalovitz, 2010)&lt;/DisplayText&gt;&lt;record&gt;&lt;rec-number&gt;45&lt;/rec-number&gt;&lt;foreign-keys&gt;&lt;key app="EN" db-id="wf5d5ws2gs5x2see5p1xvzp2pv2fa2vxefw2" timestamp="1645662096"&gt;45&lt;/key&gt;&lt;/foreign-keys&gt;&lt;ref-type name="Book"&gt;6&lt;/ref-type&gt;&lt;contributors&gt;&lt;authors&gt;&lt;author&gt;Migdalovitz, Carol&lt;/author&gt;&lt;/authors&gt;&lt;/contributors&gt;&lt;titles&gt;&lt;title&gt;Israel&amp;apos;s Blockade of Gaza and the&amp;apos;Mavi Marmara&amp;apos;Incident&lt;/title&gt;&lt;/titles&gt;&lt;dates&gt;&lt;year&gt;2010&lt;/year&gt;&lt;/dates&gt;&lt;publisher&gt;DIANE Publishing&lt;/publisher&gt;&lt;isbn&gt;1437935214&lt;/isbn&gt;&lt;urls&gt;&lt;/urls&gt;&lt;/record&gt;&lt;/Cite&gt;&lt;/EndNote&gt;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(Migdalovitz, 2010)</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w:t>
      </w:r>
      <w:r w:rsidR="009F0D7D" w:rsidRPr="009F0D7D">
        <w:rPr>
          <w:rFonts w:asciiTheme="majorBidi" w:hAnsiTheme="majorBidi" w:cstheme="majorBidi"/>
          <w:sz w:val="28"/>
          <w:szCs w:val="28"/>
        </w:rPr>
        <w:t>Despite these challenges</w:t>
      </w:r>
      <w:proofErr w:type="gramStart"/>
      <w:r w:rsidR="009F0D7D" w:rsidRPr="009F0D7D">
        <w:rPr>
          <w:rFonts w:asciiTheme="majorBidi" w:hAnsiTheme="majorBidi" w:cstheme="majorBidi"/>
          <w:sz w:val="28"/>
          <w:szCs w:val="28"/>
        </w:rPr>
        <w:t xml:space="preserve">, </w:t>
      </w:r>
      <w:r w:rsidRPr="000736DD">
        <w:rPr>
          <w:rFonts w:asciiTheme="majorBidi" w:hAnsiTheme="majorBidi" w:cstheme="majorBidi"/>
          <w:sz w:val="28"/>
          <w:szCs w:val="28"/>
        </w:rPr>
        <w:t>,</w:t>
      </w:r>
      <w:proofErr w:type="gramEnd"/>
      <w:r w:rsidRPr="000736DD">
        <w:rPr>
          <w:rFonts w:asciiTheme="majorBidi" w:hAnsiTheme="majorBidi" w:cstheme="majorBidi"/>
          <w:sz w:val="28"/>
          <w:szCs w:val="28"/>
        </w:rPr>
        <w:t xml:space="preserve"> Hamas established</w:t>
      </w:r>
      <w:r w:rsidRPr="000D05E4">
        <w:rPr>
          <w:rFonts w:asciiTheme="majorBidi" w:hAnsiTheme="majorBidi" w:cstheme="majorBidi"/>
          <w:sz w:val="28"/>
          <w:szCs w:val="28"/>
        </w:rPr>
        <w:t xml:space="preserve"> a </w:t>
      </w:r>
      <w:r w:rsidRPr="000D05E4">
        <w:rPr>
          <w:rFonts w:asciiTheme="majorBidi" w:hAnsiTheme="majorBidi" w:cstheme="majorBidi"/>
          <w:sz w:val="28"/>
          <w:szCs w:val="28"/>
        </w:rPr>
        <w:lastRenderedPageBreak/>
        <w:t>stable government that has been responsible for the life of Palestinians in the Gaza Strip.</w:t>
      </w:r>
    </w:p>
    <w:p w14:paraId="59E5750D" w14:textId="1EDEE21E" w:rsidR="00B74283" w:rsidRPr="000D05E4" w:rsidRDefault="00B74283" w:rsidP="009D0771">
      <w:pPr>
        <w:pStyle w:val="BodyText"/>
        <w:rPr>
          <w:rFonts w:asciiTheme="majorBidi" w:hAnsiTheme="majorBidi" w:cstheme="majorBidi"/>
          <w:sz w:val="28"/>
          <w:szCs w:val="28"/>
          <w:shd w:val="clear" w:color="auto" w:fill="FFFFFF"/>
        </w:rPr>
      </w:pPr>
      <w:r w:rsidRPr="000D05E4">
        <w:rPr>
          <w:rFonts w:asciiTheme="majorBidi" w:hAnsiTheme="majorBidi" w:cstheme="majorBidi"/>
          <w:sz w:val="28"/>
          <w:szCs w:val="28"/>
        </w:rPr>
        <w:t xml:space="preserve">To respond to the Israeli </w:t>
      </w:r>
      <w:proofErr w:type="gramStart"/>
      <w:r w:rsidRPr="000D05E4">
        <w:rPr>
          <w:rFonts w:asciiTheme="majorBidi" w:hAnsiTheme="majorBidi" w:cstheme="majorBidi"/>
          <w:sz w:val="28"/>
          <w:szCs w:val="28"/>
        </w:rPr>
        <w:t xml:space="preserve">aggressions,  </w:t>
      </w:r>
      <w:r w:rsidR="003C7594">
        <w:rPr>
          <w:rFonts w:asciiTheme="majorBidi" w:hAnsiTheme="majorBidi" w:cstheme="majorBidi"/>
          <w:sz w:val="28"/>
          <w:szCs w:val="28"/>
        </w:rPr>
        <w:t>internal</w:t>
      </w:r>
      <w:proofErr w:type="gramEnd"/>
      <w:r w:rsidR="003C7594" w:rsidRPr="000D05E4">
        <w:rPr>
          <w:rFonts w:asciiTheme="majorBidi" w:hAnsiTheme="majorBidi" w:cstheme="majorBidi"/>
          <w:sz w:val="28"/>
          <w:szCs w:val="28"/>
        </w:rPr>
        <w:t xml:space="preserve"> </w:t>
      </w:r>
      <w:r w:rsidRPr="000D05E4">
        <w:rPr>
          <w:rFonts w:asciiTheme="majorBidi" w:hAnsiTheme="majorBidi" w:cstheme="majorBidi"/>
          <w:sz w:val="28"/>
          <w:szCs w:val="28"/>
        </w:rPr>
        <w:t xml:space="preserve">and external challenges, Hamas employs a </w:t>
      </w:r>
      <w:r w:rsidRPr="000D05E4">
        <w:rPr>
          <w:rFonts w:asciiTheme="majorBidi" w:hAnsiTheme="majorBidi" w:cstheme="majorBidi"/>
          <w:sz w:val="28"/>
          <w:szCs w:val="28"/>
          <w:shd w:val="clear" w:color="auto" w:fill="FFFFFF"/>
        </w:rPr>
        <w:t>communications strategy through various mainstream media outlets, social media platforms and mobile applications.</w:t>
      </w:r>
      <w:r w:rsidR="00F11D9A">
        <w:rPr>
          <w:rFonts w:asciiTheme="majorBidi" w:hAnsiTheme="majorBidi" w:cstheme="majorBidi" w:hint="cs"/>
          <w:sz w:val="28"/>
          <w:szCs w:val="28"/>
          <w:shd w:val="clear" w:color="auto" w:fill="FFFFFF"/>
          <w:rtl/>
        </w:rPr>
        <w:t xml:space="preserve"> </w:t>
      </w:r>
      <w:r w:rsidR="009D0771">
        <w:rPr>
          <w:rFonts w:asciiTheme="majorBidi" w:hAnsiTheme="majorBidi" w:cstheme="majorBidi"/>
          <w:sz w:val="28"/>
          <w:szCs w:val="28"/>
          <w:shd w:val="clear" w:color="auto" w:fill="FFFFFF"/>
        </w:rPr>
        <w:t>T</w:t>
      </w:r>
      <w:r w:rsidR="009D0771" w:rsidRPr="000D05E4">
        <w:rPr>
          <w:rFonts w:asciiTheme="majorBidi" w:hAnsiTheme="majorBidi" w:cstheme="majorBidi"/>
          <w:sz w:val="28"/>
          <w:szCs w:val="28"/>
          <w:shd w:val="clear" w:color="auto" w:fill="FFFFFF"/>
        </w:rPr>
        <w:t xml:space="preserve">his </w:t>
      </w:r>
      <w:r w:rsidRPr="000D05E4">
        <w:rPr>
          <w:rFonts w:asciiTheme="majorBidi" w:hAnsiTheme="majorBidi" w:cstheme="majorBidi"/>
          <w:sz w:val="28"/>
          <w:szCs w:val="28"/>
          <w:shd w:val="clear" w:color="auto" w:fill="FFFFFF"/>
        </w:rPr>
        <w:t>communication process is</w:t>
      </w:r>
      <w:r w:rsidR="009D0771">
        <w:rPr>
          <w:rFonts w:asciiTheme="majorBidi" w:hAnsiTheme="majorBidi" w:cstheme="majorBidi"/>
          <w:sz w:val="28"/>
          <w:szCs w:val="28"/>
          <w:shd w:val="clear" w:color="auto" w:fill="FFFFFF"/>
        </w:rPr>
        <w:t xml:space="preserve"> mostly</w:t>
      </w:r>
      <w:r w:rsidRPr="000D05E4">
        <w:rPr>
          <w:rFonts w:asciiTheme="majorBidi" w:hAnsiTheme="majorBidi" w:cstheme="majorBidi"/>
          <w:sz w:val="28"/>
          <w:szCs w:val="28"/>
          <w:shd w:val="clear" w:color="auto" w:fill="FFFFFF"/>
        </w:rPr>
        <w:t xml:space="preserve"> based on</w:t>
      </w:r>
      <w:r w:rsidR="009D0771">
        <w:rPr>
          <w:rFonts w:asciiTheme="majorBidi" w:hAnsiTheme="majorBidi" w:cstheme="majorBidi"/>
          <w:sz w:val="28"/>
          <w:szCs w:val="28"/>
          <w:shd w:val="clear" w:color="auto" w:fill="FFFFFF"/>
        </w:rPr>
        <w:t xml:space="preserve"> the</w:t>
      </w:r>
      <w:r w:rsidRPr="000D05E4">
        <w:rPr>
          <w:rFonts w:asciiTheme="majorBidi" w:hAnsiTheme="majorBidi" w:cstheme="majorBidi"/>
          <w:sz w:val="28"/>
          <w:szCs w:val="28"/>
          <w:shd w:val="clear" w:color="auto" w:fill="FFFFFF"/>
        </w:rPr>
        <w:t xml:space="preserve"> Arabic language, with some attempts to publish materials or use social media platforms (Twitter, </w:t>
      </w:r>
      <w:proofErr w:type="gramStart"/>
      <w:r w:rsidRPr="000D05E4">
        <w:rPr>
          <w:rFonts w:asciiTheme="majorBidi" w:hAnsiTheme="majorBidi" w:cstheme="majorBidi"/>
          <w:sz w:val="28"/>
          <w:szCs w:val="28"/>
          <w:shd w:val="clear" w:color="auto" w:fill="FFFFFF"/>
        </w:rPr>
        <w:t>Facebook</w:t>
      </w:r>
      <w:proofErr w:type="gramEnd"/>
      <w:r w:rsidRPr="000D05E4">
        <w:rPr>
          <w:rFonts w:asciiTheme="majorBidi" w:hAnsiTheme="majorBidi" w:cstheme="majorBidi"/>
          <w:sz w:val="28"/>
          <w:szCs w:val="28"/>
          <w:shd w:val="clear" w:color="auto" w:fill="FFFFFF"/>
        </w:rPr>
        <w:t xml:space="preserve"> and YouTube) in English language. Hamas </w:t>
      </w:r>
      <w:r w:rsidR="009D0771">
        <w:rPr>
          <w:rFonts w:asciiTheme="majorBidi" w:hAnsiTheme="majorBidi" w:cstheme="majorBidi"/>
          <w:sz w:val="28"/>
          <w:szCs w:val="28"/>
          <w:shd w:val="clear" w:color="auto" w:fill="FFFFFF"/>
        </w:rPr>
        <w:t>operates</w:t>
      </w:r>
      <w:r w:rsidR="009D0771" w:rsidRPr="000D05E4">
        <w:rPr>
          <w:rFonts w:asciiTheme="majorBidi" w:hAnsiTheme="majorBidi" w:cstheme="majorBidi"/>
          <w:sz w:val="28"/>
          <w:szCs w:val="28"/>
          <w:shd w:val="clear" w:color="auto" w:fill="FFFFFF"/>
        </w:rPr>
        <w:t xml:space="preserve"> </w:t>
      </w:r>
      <w:r w:rsidRPr="000D05E4">
        <w:rPr>
          <w:rFonts w:asciiTheme="majorBidi" w:hAnsiTheme="majorBidi" w:cstheme="majorBidi"/>
          <w:sz w:val="28"/>
          <w:szCs w:val="28"/>
          <w:shd w:val="clear" w:color="auto" w:fill="FFFFFF"/>
        </w:rPr>
        <w:t>Al-Aqsa TV</w:t>
      </w:r>
      <w:r w:rsidR="009D0771">
        <w:rPr>
          <w:rFonts w:asciiTheme="majorBidi" w:hAnsiTheme="majorBidi" w:cstheme="majorBidi"/>
          <w:sz w:val="28"/>
          <w:szCs w:val="28"/>
          <w:shd w:val="clear" w:color="auto" w:fill="FFFFFF"/>
        </w:rPr>
        <w:t xml:space="preserve"> and has run</w:t>
      </w:r>
      <w:r w:rsidRPr="000D05E4">
        <w:rPr>
          <w:rFonts w:asciiTheme="majorBidi" w:hAnsiTheme="majorBidi" w:cstheme="majorBidi"/>
          <w:sz w:val="28"/>
          <w:szCs w:val="28"/>
          <w:shd w:val="clear" w:color="auto" w:fill="FFFFFF"/>
        </w:rPr>
        <w:t xml:space="preserve"> </w:t>
      </w:r>
      <w:r w:rsidR="009D0771">
        <w:rPr>
          <w:rFonts w:asciiTheme="majorBidi" w:hAnsiTheme="majorBidi" w:cstheme="majorBidi"/>
          <w:sz w:val="28"/>
          <w:szCs w:val="28"/>
          <w:shd w:val="clear" w:color="auto" w:fill="FFFFFF"/>
        </w:rPr>
        <w:t>several</w:t>
      </w:r>
      <w:r w:rsidRPr="000D05E4">
        <w:rPr>
          <w:rFonts w:asciiTheme="majorBidi" w:hAnsiTheme="majorBidi" w:cstheme="majorBidi"/>
          <w:sz w:val="28"/>
          <w:szCs w:val="28"/>
          <w:shd w:val="clear" w:color="auto" w:fill="FFFFFF"/>
        </w:rPr>
        <w:t xml:space="preserve"> social media campaigns to convey messages and </w:t>
      </w:r>
      <w:r w:rsidR="009D0771">
        <w:rPr>
          <w:rFonts w:asciiTheme="majorBidi" w:hAnsiTheme="majorBidi" w:cstheme="majorBidi"/>
          <w:sz w:val="28"/>
          <w:szCs w:val="28"/>
          <w:shd w:val="clear" w:color="auto" w:fill="FFFFFF"/>
        </w:rPr>
        <w:t>capture the world’s</w:t>
      </w:r>
      <w:r w:rsidR="009D0771" w:rsidRPr="000D05E4">
        <w:rPr>
          <w:rFonts w:asciiTheme="majorBidi" w:hAnsiTheme="majorBidi" w:cstheme="majorBidi"/>
          <w:sz w:val="28"/>
          <w:szCs w:val="28"/>
          <w:shd w:val="clear" w:color="auto" w:fill="FFFFFF"/>
        </w:rPr>
        <w:t xml:space="preserve"> </w:t>
      </w:r>
      <w:r w:rsidRPr="000D05E4">
        <w:rPr>
          <w:rFonts w:asciiTheme="majorBidi" w:hAnsiTheme="majorBidi" w:cstheme="majorBidi"/>
          <w:sz w:val="28"/>
          <w:szCs w:val="28"/>
          <w:shd w:val="clear" w:color="auto" w:fill="FFFFFF"/>
        </w:rPr>
        <w:t xml:space="preserve">attention. Before </w:t>
      </w:r>
      <w:r w:rsidR="009D0771">
        <w:rPr>
          <w:rFonts w:asciiTheme="majorBidi" w:hAnsiTheme="majorBidi" w:cstheme="majorBidi"/>
          <w:sz w:val="28"/>
          <w:szCs w:val="28"/>
          <w:shd w:val="clear" w:color="auto" w:fill="FFFFFF"/>
        </w:rPr>
        <w:t>being</w:t>
      </w:r>
      <w:r w:rsidRPr="000D05E4">
        <w:rPr>
          <w:rFonts w:asciiTheme="majorBidi" w:hAnsiTheme="majorBidi" w:cstheme="majorBidi"/>
          <w:sz w:val="28"/>
          <w:szCs w:val="28"/>
          <w:shd w:val="clear" w:color="auto" w:fill="FFFFFF"/>
        </w:rPr>
        <w:t xml:space="preserve"> suspended, Hamas had official accounts on Twitter</w:t>
      </w:r>
      <w:r w:rsidR="009D0771">
        <w:rPr>
          <w:rFonts w:asciiTheme="majorBidi" w:hAnsiTheme="majorBidi" w:cstheme="majorBidi"/>
          <w:sz w:val="28"/>
          <w:szCs w:val="28"/>
          <w:shd w:val="clear" w:color="auto" w:fill="FFFFFF"/>
        </w:rPr>
        <w:t xml:space="preserve"> (</w:t>
      </w:r>
      <w:r w:rsidRPr="000D05E4">
        <w:rPr>
          <w:rFonts w:asciiTheme="majorBidi" w:hAnsiTheme="majorBidi" w:cstheme="majorBidi"/>
          <w:sz w:val="28"/>
          <w:szCs w:val="28"/>
          <w:shd w:val="clear" w:color="auto" w:fill="FFFFFF"/>
        </w:rPr>
        <w:t>@HamasInfo and @</w:t>
      </w:r>
      <w:r w:rsidR="00F11D9A" w:rsidRPr="000D05E4">
        <w:rPr>
          <w:rFonts w:asciiTheme="majorBidi" w:hAnsiTheme="majorBidi" w:cstheme="majorBidi"/>
          <w:sz w:val="28"/>
          <w:szCs w:val="28"/>
          <w:shd w:val="clear" w:color="auto" w:fill="FFFFFF"/>
        </w:rPr>
        <w:t>HamasInfoEn</w:t>
      </w:r>
      <w:r w:rsidR="00F11D9A">
        <w:rPr>
          <w:rFonts w:asciiTheme="majorBidi" w:hAnsiTheme="majorBidi" w:cstheme="majorBidi"/>
          <w:sz w:val="28"/>
          <w:szCs w:val="28"/>
          <w:shd w:val="clear" w:color="auto" w:fill="FFFFFF"/>
        </w:rPr>
        <w:t>)</w:t>
      </w:r>
      <w:r w:rsidR="00F11D9A" w:rsidRPr="000D05E4">
        <w:rPr>
          <w:rFonts w:asciiTheme="majorBidi" w:hAnsiTheme="majorBidi" w:cstheme="majorBidi"/>
          <w:sz w:val="28"/>
          <w:szCs w:val="28"/>
          <w:shd w:val="clear" w:color="auto" w:fill="FFFFFF"/>
        </w:rPr>
        <w:t xml:space="preserve"> aimed</w:t>
      </w:r>
      <w:r w:rsidRPr="000D05E4">
        <w:rPr>
          <w:rFonts w:asciiTheme="majorBidi" w:hAnsiTheme="majorBidi" w:cstheme="majorBidi"/>
          <w:sz w:val="28"/>
          <w:szCs w:val="28"/>
          <w:shd w:val="clear" w:color="auto" w:fill="FFFFFF"/>
        </w:rPr>
        <w:t xml:space="preserve"> at responding to Israeli accusations </w:t>
      </w:r>
      <w:r w:rsidR="009D0771">
        <w:rPr>
          <w:rFonts w:asciiTheme="majorBidi" w:hAnsiTheme="majorBidi" w:cstheme="majorBidi"/>
          <w:sz w:val="28"/>
          <w:szCs w:val="28"/>
          <w:shd w:val="clear" w:color="auto" w:fill="FFFFFF"/>
        </w:rPr>
        <w:t>and</w:t>
      </w:r>
      <w:r w:rsidRPr="000D05E4">
        <w:rPr>
          <w:rFonts w:asciiTheme="majorBidi" w:hAnsiTheme="majorBidi" w:cstheme="majorBidi"/>
          <w:sz w:val="28"/>
          <w:szCs w:val="28"/>
          <w:shd w:val="clear" w:color="auto" w:fill="FFFFFF"/>
        </w:rPr>
        <w:t xml:space="preserve"> reinforcing its narratives. Hamas </w:t>
      </w:r>
      <w:r w:rsidR="009D0771">
        <w:rPr>
          <w:rFonts w:asciiTheme="majorBidi" w:hAnsiTheme="majorBidi" w:cstheme="majorBidi"/>
          <w:sz w:val="28"/>
          <w:szCs w:val="28"/>
          <w:shd w:val="clear" w:color="auto" w:fill="FFFFFF"/>
        </w:rPr>
        <w:t xml:space="preserve">has also </w:t>
      </w:r>
      <w:r w:rsidRPr="000D05E4">
        <w:rPr>
          <w:rFonts w:asciiTheme="majorBidi" w:hAnsiTheme="majorBidi" w:cstheme="majorBidi"/>
          <w:sz w:val="28"/>
          <w:szCs w:val="28"/>
          <w:shd w:val="clear" w:color="auto" w:fill="FFFFFF"/>
        </w:rPr>
        <w:t>organized campaigns</w:t>
      </w:r>
      <w:r w:rsidR="009D0771">
        <w:rPr>
          <w:rFonts w:asciiTheme="majorBidi" w:hAnsiTheme="majorBidi" w:cstheme="majorBidi"/>
          <w:sz w:val="28"/>
          <w:szCs w:val="28"/>
          <w:shd w:val="clear" w:color="auto" w:fill="FFFFFF"/>
        </w:rPr>
        <w:t xml:space="preserve"> using hashtags. Such campaigns included</w:t>
      </w:r>
      <w:r w:rsidRPr="000D05E4">
        <w:rPr>
          <w:rFonts w:asciiTheme="majorBidi" w:hAnsiTheme="majorBidi" w:cstheme="majorBidi"/>
          <w:sz w:val="28"/>
          <w:szCs w:val="28"/>
          <w:shd w:val="clear" w:color="auto" w:fill="FFFFFF"/>
        </w:rPr>
        <w:t xml:space="preserve"> </w:t>
      </w:r>
      <w:r w:rsidRPr="000D05E4">
        <w:rPr>
          <w:rFonts w:asciiTheme="majorBidi" w:hAnsiTheme="majorBidi" w:cstheme="majorBidi"/>
          <w:sz w:val="28"/>
          <w:szCs w:val="28"/>
        </w:rPr>
        <w:t xml:space="preserve">online question-and-answer sessions with </w:t>
      </w:r>
      <w:r w:rsidR="009D0771">
        <w:rPr>
          <w:rFonts w:asciiTheme="majorBidi" w:hAnsiTheme="majorBidi" w:cstheme="majorBidi"/>
          <w:sz w:val="28"/>
          <w:szCs w:val="28"/>
        </w:rPr>
        <w:t xml:space="preserve">the </w:t>
      </w:r>
      <w:r w:rsidRPr="000D05E4">
        <w:rPr>
          <w:rFonts w:asciiTheme="majorBidi" w:hAnsiTheme="majorBidi" w:cstheme="majorBidi"/>
          <w:sz w:val="28"/>
          <w:szCs w:val="28"/>
        </w:rPr>
        <w:t>political leader Ismail Haniyeh and other members.</w:t>
      </w:r>
    </w:p>
    <w:bookmarkEnd w:id="7"/>
    <w:p w14:paraId="4E6B3280" w14:textId="77777777" w:rsidR="00FE0753" w:rsidRPr="000D05E4" w:rsidRDefault="00FE0753" w:rsidP="00B74283">
      <w:pPr>
        <w:rPr>
          <w:rFonts w:asciiTheme="majorBidi" w:hAnsiTheme="majorBidi" w:cstheme="majorBidi"/>
          <w:sz w:val="28"/>
          <w:szCs w:val="28"/>
        </w:rPr>
      </w:pPr>
    </w:p>
    <w:p w14:paraId="197D10D7" w14:textId="23A2294E" w:rsidR="00B74283" w:rsidRPr="000D05E4" w:rsidRDefault="00B74283" w:rsidP="006A49C3">
      <w:pPr>
        <w:pStyle w:val="Heading1"/>
      </w:pPr>
      <w:bookmarkStart w:id="8" w:name="_Toc120857421"/>
      <w:r w:rsidRPr="000D05E4">
        <w:t>Theoretical Considerations</w:t>
      </w:r>
      <w:bookmarkEnd w:id="8"/>
      <w:r w:rsidR="00723A20" w:rsidRPr="000D05E4">
        <w:t xml:space="preserve">: </w:t>
      </w:r>
      <w:proofErr w:type="gramStart"/>
      <w:r w:rsidR="00723A20" w:rsidRPr="000D05E4">
        <w:t>Social Media</w:t>
      </w:r>
      <w:proofErr w:type="gramEnd"/>
      <w:r w:rsidR="00723A20" w:rsidRPr="000D05E4">
        <w:t xml:space="preserve"> and Discourse </w:t>
      </w:r>
    </w:p>
    <w:p w14:paraId="2DB27CBA" w14:textId="61AB70E7" w:rsidR="008619E1" w:rsidRDefault="008619E1" w:rsidP="00C14708">
      <w:pPr>
        <w:jc w:val="both"/>
        <w:rPr>
          <w:rFonts w:asciiTheme="majorBidi" w:hAnsiTheme="majorBidi" w:cstheme="majorBidi"/>
          <w:sz w:val="28"/>
          <w:szCs w:val="28"/>
        </w:rPr>
      </w:pPr>
      <w:bookmarkStart w:id="9" w:name="_Toc93940658"/>
      <w:bookmarkStart w:id="10" w:name="_Toc94097165"/>
      <w:bookmarkStart w:id="11" w:name="_Toc120857422"/>
      <w:r w:rsidRPr="000D05E4">
        <w:rPr>
          <w:rFonts w:asciiTheme="majorBidi" w:hAnsiTheme="majorBidi" w:cstheme="majorBidi"/>
          <w:sz w:val="28"/>
          <w:szCs w:val="28"/>
        </w:rPr>
        <w:t xml:space="preserve">Social media has been used widely in all aspects of our life, </w:t>
      </w:r>
      <w:r w:rsidR="00C14708">
        <w:rPr>
          <w:rFonts w:asciiTheme="majorBidi" w:hAnsiTheme="majorBidi" w:cstheme="majorBidi"/>
          <w:sz w:val="28"/>
          <w:szCs w:val="28"/>
        </w:rPr>
        <w:t xml:space="preserve">including </w:t>
      </w:r>
      <w:r w:rsidR="00C14708" w:rsidRPr="000D05E4">
        <w:rPr>
          <w:rFonts w:asciiTheme="majorBidi" w:hAnsiTheme="majorBidi" w:cstheme="majorBidi"/>
          <w:sz w:val="28"/>
          <w:szCs w:val="28"/>
        </w:rPr>
        <w:t>politic</w:t>
      </w:r>
      <w:r w:rsidR="00C14708">
        <w:rPr>
          <w:rFonts w:asciiTheme="majorBidi" w:hAnsiTheme="majorBidi" w:cstheme="majorBidi"/>
          <w:sz w:val="28"/>
          <w:szCs w:val="28"/>
        </w:rPr>
        <w:t>al</w:t>
      </w:r>
      <w:r w:rsidRPr="000D05E4">
        <w:rPr>
          <w:rFonts w:asciiTheme="majorBidi" w:hAnsiTheme="majorBidi" w:cstheme="majorBidi"/>
          <w:sz w:val="28"/>
          <w:szCs w:val="28"/>
        </w:rPr>
        <w:t xml:space="preserve">, economic, </w:t>
      </w:r>
      <w:r w:rsidR="00C14708">
        <w:rPr>
          <w:rFonts w:asciiTheme="majorBidi" w:hAnsiTheme="majorBidi" w:cstheme="majorBidi"/>
          <w:sz w:val="28"/>
          <w:szCs w:val="28"/>
        </w:rPr>
        <w:t xml:space="preserve">and </w:t>
      </w:r>
      <w:r w:rsidRPr="000D05E4">
        <w:rPr>
          <w:rFonts w:asciiTheme="majorBidi" w:hAnsiTheme="majorBidi" w:cstheme="majorBidi"/>
          <w:sz w:val="28"/>
          <w:szCs w:val="28"/>
        </w:rPr>
        <w:t>social</w:t>
      </w:r>
      <w:r w:rsidR="00C14708">
        <w:rPr>
          <w:rFonts w:asciiTheme="majorBidi" w:hAnsiTheme="majorBidi" w:cstheme="majorBidi"/>
          <w:sz w:val="28"/>
          <w:szCs w:val="28"/>
        </w:rPr>
        <w:t xml:space="preserve"> ones</w:t>
      </w:r>
      <w:r w:rsidRPr="000D05E4">
        <w:rPr>
          <w:rFonts w:asciiTheme="majorBidi" w:hAnsiTheme="majorBidi" w:cstheme="majorBidi"/>
          <w:sz w:val="28"/>
          <w:szCs w:val="28"/>
        </w:rPr>
        <w:t xml:space="preserve">. </w:t>
      </w:r>
      <w:r w:rsidRPr="000D05E4">
        <w:rPr>
          <w:rFonts w:asciiTheme="majorBidi" w:hAnsiTheme="majorBidi" w:cstheme="majorBidi"/>
          <w:sz w:val="28"/>
          <w:szCs w:val="28"/>
          <w:shd w:val="clear" w:color="auto" w:fill="FFFFFF"/>
        </w:rPr>
        <w:t>S</w:t>
      </w:r>
      <w:r w:rsidRPr="000D05E4">
        <w:rPr>
          <w:rFonts w:asciiTheme="majorBidi" w:hAnsiTheme="majorBidi" w:cstheme="majorBidi"/>
          <w:sz w:val="28"/>
          <w:szCs w:val="28"/>
        </w:rPr>
        <w:t xml:space="preserve">ocial media is powerful for political mobilization and engagement in the </w:t>
      </w:r>
      <w:r w:rsidRPr="000736DD">
        <w:rPr>
          <w:rFonts w:asciiTheme="majorBidi" w:hAnsiTheme="majorBidi" w:cstheme="majorBidi"/>
          <w:sz w:val="28"/>
          <w:szCs w:val="28"/>
        </w:rPr>
        <w:t xml:space="preserve">public sphere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&lt;EndNote&gt;&lt;Cite&gt;&lt;Author&gt;Koc-Michalska&lt;/Author&gt;&lt;Year&gt;2017&lt;/Year&gt;&lt;RecNum&gt;16&lt;/RecNum&gt;&lt;DisplayText&gt;(Koc-Michalska &amp;amp; Lilleker, 2017)&lt;/DisplayText&gt;&lt;record&gt;&lt;rec-number&gt;16&lt;/rec-number&gt;&lt;foreign-keys&gt;&lt;key app="EN" db-id="wf5d5ws2gs5x2see5p1xvzp2pv2fa2vxefw2" timestamp="1645224885"&gt;16&lt;/key&gt;&lt;/foreign-keys&gt;&lt;ref-type name="Generic"&gt;13&lt;/ref-type&gt;&lt;contributors&gt;&lt;authors&gt;&lt;author&gt;Koc-Michalska, Karolina&lt;/author&gt;&lt;author&gt;Lilleker, Darren&lt;/author&gt;&lt;/authors&gt;&lt;/contributors&gt;&lt;titles&gt;&lt;title&gt;Digital politics: Mobilization, engagement, and participation&lt;/title&gt;&lt;/titles&gt;&lt;pages&gt;1-5&lt;/pages&gt;&lt;volume&gt;34&lt;/volume&gt;&lt;number&gt;1&lt;/number&gt;&lt;dates&gt;&lt;year&gt;2017&lt;/year&gt;&lt;/dates&gt;&lt;publisher&gt;Taylor &amp;amp; Francis&lt;/publisher&gt;&lt;isbn&gt;1058-4609&lt;/isbn&gt;&lt;urls&gt;&lt;/urls&gt;&lt;/record&gt;&lt;/Cite&gt;&lt;/EndNote&gt;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(Koc-Michalska &amp; Lilleker, 2017)</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with an impact largely on different dimensions, e.g. political, cultural, economic, and social</w:t>
      </w:r>
      <w:r w:rsidRPr="000D05E4">
        <w:rPr>
          <w:rFonts w:asciiTheme="majorBidi" w:hAnsiTheme="majorBidi" w:cstheme="majorBidi"/>
          <w:sz w:val="28"/>
          <w:szCs w:val="28"/>
        </w:rPr>
        <w:t>. It increasingly becomes a challenging hub of aggressive social and political conflicts with extremist thoughts and various prejudice discourses on certain topics such as Islamophobia, immigration, Brexit,</w:t>
      </w:r>
      <w:r w:rsidRPr="000D05E4">
        <w:rPr>
          <w:rFonts w:asciiTheme="majorBidi" w:hAnsiTheme="majorBidi" w:cstheme="majorBidi"/>
          <w:b/>
          <w:bCs/>
          <w:sz w:val="28"/>
          <w:szCs w:val="28"/>
        </w:rPr>
        <w:t xml:space="preserve"> </w:t>
      </w:r>
      <w:r w:rsidRPr="000D05E4">
        <w:rPr>
          <w:rFonts w:asciiTheme="majorBidi" w:hAnsiTheme="majorBidi" w:cstheme="majorBidi"/>
          <w:sz w:val="28"/>
          <w:szCs w:val="28"/>
        </w:rPr>
        <w:t xml:space="preserve">Xenophobia, etc. as well as advocating a form of exclusionary nationalism. </w:t>
      </w:r>
    </w:p>
    <w:p w14:paraId="1BB9B2AB" w14:textId="77777777" w:rsidR="006A10EE" w:rsidRDefault="006A10EE" w:rsidP="008619E1">
      <w:pPr>
        <w:jc w:val="both"/>
        <w:rPr>
          <w:rFonts w:asciiTheme="majorBidi" w:hAnsiTheme="majorBidi" w:cstheme="majorBidi"/>
          <w:sz w:val="28"/>
          <w:szCs w:val="28"/>
        </w:rPr>
      </w:pPr>
    </w:p>
    <w:bookmarkEnd w:id="9"/>
    <w:bookmarkEnd w:id="10"/>
    <w:bookmarkEnd w:id="11"/>
    <w:p w14:paraId="22AAE33A" w14:textId="67474299" w:rsidR="00B74283" w:rsidRPr="006A49C3" w:rsidRDefault="00B74283" w:rsidP="006A49C3">
      <w:pPr>
        <w:pStyle w:val="Heading2"/>
      </w:pPr>
      <w:r w:rsidRPr="006A49C3">
        <w:t xml:space="preserve">Social Media: An electronically mediated communicative </w:t>
      </w:r>
      <w:proofErr w:type="gramStart"/>
      <w:r w:rsidRPr="006A49C3">
        <w:t>paradigm</w:t>
      </w:r>
      <w:proofErr w:type="gramEnd"/>
      <w:r w:rsidRPr="006A49C3">
        <w:t xml:space="preserve"> </w:t>
      </w:r>
      <w:bookmarkStart w:id="12" w:name="_Toc93940661"/>
      <w:bookmarkStart w:id="13" w:name="_Toc94097166"/>
    </w:p>
    <w:bookmarkEnd w:id="12"/>
    <w:bookmarkEnd w:id="13"/>
    <w:p w14:paraId="4DD001E1" w14:textId="67955883" w:rsidR="00B74283" w:rsidRPr="000D05E4" w:rsidRDefault="00B74283" w:rsidP="00C14708">
      <w:pPr>
        <w:jc w:val="both"/>
        <w:rPr>
          <w:rFonts w:asciiTheme="majorBidi" w:hAnsiTheme="majorBidi" w:cstheme="majorBidi"/>
          <w:sz w:val="28"/>
          <w:szCs w:val="28"/>
        </w:rPr>
      </w:pPr>
      <w:r w:rsidRPr="000D05E4">
        <w:rPr>
          <w:rFonts w:asciiTheme="majorBidi" w:hAnsiTheme="majorBidi" w:cstheme="majorBidi"/>
          <w:color w:val="000000"/>
          <w:sz w:val="28"/>
          <w:szCs w:val="28"/>
        </w:rPr>
        <w:t xml:space="preserve">The evolution of information technology changes the way people around the world communicate and/or mediate </w:t>
      </w:r>
      <w:r w:rsidRPr="000736DD">
        <w:rPr>
          <w:rFonts w:asciiTheme="majorBidi" w:hAnsiTheme="majorBidi" w:cstheme="majorBidi"/>
          <w:color w:val="000000"/>
          <w:sz w:val="28"/>
          <w:szCs w:val="28"/>
        </w:rPr>
        <w:t xml:space="preserve">communications </w:t>
      </w:r>
      <w:r w:rsidRPr="000736DD">
        <w:rPr>
          <w:rFonts w:asciiTheme="majorBidi" w:hAnsiTheme="majorBidi" w:cstheme="majorBidi"/>
          <w:color w:val="000000"/>
          <w:sz w:val="28"/>
          <w:szCs w:val="28"/>
        </w:rPr>
        <w:fldChar w:fldCharType="begin"/>
      </w:r>
      <w:r w:rsidRPr="000736DD">
        <w:rPr>
          <w:rFonts w:asciiTheme="majorBidi" w:hAnsiTheme="majorBidi" w:cstheme="majorBidi"/>
          <w:color w:val="000000"/>
          <w:sz w:val="28"/>
          <w:szCs w:val="28"/>
        </w:rPr>
        <w:instrText xml:space="preserve"> ADDIN EN.CITE &lt;EndNote&gt;&lt;Cite&gt;&lt;Author&gt;Bardici&lt;/Author&gt;&lt;Year&gt;2012&lt;/Year&gt;&lt;RecNum&gt;6&lt;/RecNum&gt;&lt;Prefix&gt;see &lt;/Prefix&gt;&lt;DisplayText&gt;(see Bardici, 2012)&lt;/DisplayText&gt;&lt;record&gt;&lt;rec-number&gt;6&lt;/rec-number&gt;&lt;foreign-keys&gt;&lt;key app="EN" db-id="wf5d5ws2gs5x2see5p1xvzp2pv2fa2vxefw2" timestamp="1645219780"&gt;6&lt;/key&gt;&lt;/foreign-keys&gt;&lt;ref-type name="Generic"&gt;13&lt;/ref-type&gt;&lt;contributors&gt;&lt;authors&gt;&lt;author&gt;Bardici, Minavere Vera&lt;/author&gt;&lt;/authors&gt;&lt;/contributors&gt;&lt;titles&gt;&lt;title&gt;A discourse analysis of the media representation of social media for social change-The case of Egyptian revolution and political change&lt;/title&gt;&lt;/titles&gt;&lt;dates&gt;&lt;year&gt;2012&lt;/year&gt;&lt;/dates&gt;&lt;publisher&gt;Malmö högskola/Kultur och samhälle&lt;/publisher&gt;&lt;urls&gt;&lt;/urls&gt;&lt;/record&gt;&lt;/Cite&gt;&lt;/EndNote&gt;</w:instrText>
      </w:r>
      <w:r w:rsidRPr="000736DD">
        <w:rPr>
          <w:rFonts w:asciiTheme="majorBidi" w:hAnsiTheme="majorBidi" w:cstheme="majorBidi"/>
          <w:color w:val="000000"/>
          <w:sz w:val="28"/>
          <w:szCs w:val="28"/>
        </w:rPr>
        <w:fldChar w:fldCharType="separate"/>
      </w:r>
      <w:r w:rsidRPr="000736DD">
        <w:rPr>
          <w:rFonts w:asciiTheme="majorBidi" w:hAnsiTheme="majorBidi" w:cstheme="majorBidi"/>
          <w:noProof/>
          <w:color w:val="000000"/>
          <w:sz w:val="28"/>
          <w:szCs w:val="28"/>
        </w:rPr>
        <w:t>(see Bardici, 2012)</w:t>
      </w:r>
      <w:r w:rsidRPr="000736DD">
        <w:rPr>
          <w:rFonts w:asciiTheme="majorBidi" w:hAnsiTheme="majorBidi" w:cstheme="majorBidi"/>
          <w:color w:val="000000"/>
          <w:sz w:val="28"/>
          <w:szCs w:val="28"/>
        </w:rPr>
        <w:fldChar w:fldCharType="end"/>
      </w:r>
      <w:r w:rsidRPr="000736DD">
        <w:rPr>
          <w:rFonts w:asciiTheme="majorBidi" w:hAnsiTheme="majorBidi" w:cstheme="majorBidi"/>
          <w:color w:val="000000"/>
          <w:sz w:val="28"/>
          <w:szCs w:val="28"/>
        </w:rPr>
        <w:t xml:space="preserve">. Such a change in social media communication </w:t>
      </w:r>
      <w:r w:rsidRPr="00855356">
        <w:rPr>
          <w:rFonts w:asciiTheme="majorBidi" w:hAnsiTheme="majorBidi" w:cstheme="majorBidi"/>
          <w:color w:val="000000"/>
          <w:sz w:val="28"/>
          <w:szCs w:val="28"/>
        </w:rPr>
        <w:t xml:space="preserve">introduces </w:t>
      </w:r>
      <w:r w:rsidRPr="000736DD">
        <w:rPr>
          <w:rFonts w:asciiTheme="majorBidi" w:hAnsiTheme="majorBidi" w:cstheme="majorBidi"/>
          <w:color w:val="000000"/>
          <w:sz w:val="28"/>
          <w:szCs w:val="28"/>
        </w:rPr>
        <w:t xml:space="preserve">digital/online communication patterns, contents, </w:t>
      </w:r>
      <w:proofErr w:type="gramStart"/>
      <w:r w:rsidRPr="000736DD">
        <w:rPr>
          <w:rFonts w:asciiTheme="majorBidi" w:hAnsiTheme="majorBidi" w:cstheme="majorBidi"/>
          <w:color w:val="000000"/>
          <w:sz w:val="28"/>
          <w:szCs w:val="28"/>
        </w:rPr>
        <w:t>practices</w:t>
      </w:r>
      <w:proofErr w:type="gramEnd"/>
      <w:r w:rsidRPr="000736DD">
        <w:rPr>
          <w:rFonts w:asciiTheme="majorBidi" w:hAnsiTheme="majorBidi" w:cstheme="majorBidi"/>
          <w:color w:val="000000"/>
          <w:sz w:val="28"/>
          <w:szCs w:val="28"/>
        </w:rPr>
        <w:t xml:space="preserve"> and forms of (unobserved) expressions, empowerment, civic participation and collective actions. All these forms of changes challenge people to expand their participation, collaboration, mobilization, networks, views, social norms, </w:t>
      </w:r>
      <w:ins w:id="14" w:author="Ahmed K. Junina" w:date="2023-03-25T13:50:00Z">
        <w:r w:rsidR="00C14708">
          <w:rPr>
            <w:rFonts w:asciiTheme="majorBidi" w:hAnsiTheme="majorBidi" w:cstheme="majorBidi"/>
            <w:color w:val="000000"/>
            <w:sz w:val="28"/>
            <w:szCs w:val="28"/>
          </w:rPr>
          <w:t xml:space="preserve">and </w:t>
        </w:r>
      </w:ins>
      <w:r w:rsidRPr="000736DD">
        <w:rPr>
          <w:rFonts w:asciiTheme="majorBidi" w:hAnsiTheme="majorBidi" w:cstheme="majorBidi"/>
          <w:color w:val="000000"/>
          <w:sz w:val="28"/>
          <w:szCs w:val="28"/>
        </w:rPr>
        <w:t xml:space="preserve">societal changes. </w:t>
      </w:r>
      <w:r w:rsidRPr="000736DD">
        <w:rPr>
          <w:rFonts w:asciiTheme="majorBidi" w:hAnsiTheme="majorBidi" w:cstheme="majorBidi"/>
          <w:sz w:val="28"/>
          <w:szCs w:val="28"/>
        </w:rPr>
        <w:t xml:space="preserve">Social media is based on user-generated contents. The users contribute various interactive and multimedia texts and interact and network with </w:t>
      </w:r>
      <w:proofErr w:type="gramStart"/>
      <w:r w:rsidRPr="000736DD">
        <w:rPr>
          <w:rFonts w:asciiTheme="majorBidi" w:hAnsiTheme="majorBidi" w:cstheme="majorBidi"/>
          <w:sz w:val="28"/>
          <w:szCs w:val="28"/>
        </w:rPr>
        <w:t>others</w:t>
      </w:r>
      <w:proofErr w:type="gramEnd"/>
      <w:r w:rsidRPr="000736DD">
        <w:rPr>
          <w:rFonts w:asciiTheme="majorBidi" w:hAnsiTheme="majorBidi" w:cstheme="majorBidi"/>
          <w:sz w:val="28"/>
          <w:szCs w:val="28"/>
        </w:rPr>
        <w:t xml:space="preserve"> users through the many social media platforms and applications. </w:t>
      </w:r>
      <w:r w:rsidRPr="000736DD">
        <w:rPr>
          <w:rFonts w:asciiTheme="majorBidi" w:hAnsiTheme="majorBidi" w:cstheme="majorBidi"/>
          <w:sz w:val="28"/>
          <w:szCs w:val="28"/>
        </w:rPr>
        <w:softHyphen/>
      </w:r>
      <w:r w:rsidRPr="000736DD">
        <w:rPr>
          <w:rFonts w:asciiTheme="majorBidi" w:hAnsiTheme="majorBidi" w:cstheme="majorBidi"/>
          <w:sz w:val="28"/>
          <w:szCs w:val="28"/>
        </w:rPr>
        <w:softHyphen/>
      </w:r>
      <w:r w:rsidRPr="000736DD">
        <w:rPr>
          <w:rFonts w:asciiTheme="majorBidi" w:hAnsiTheme="majorBidi" w:cstheme="majorBidi"/>
          <w:sz w:val="28"/>
          <w:szCs w:val="28"/>
        </w:rPr>
        <w:softHyphen/>
      </w:r>
      <w:r w:rsidRPr="000736DD">
        <w:rPr>
          <w:rFonts w:asciiTheme="majorBidi" w:hAnsiTheme="majorBidi" w:cstheme="majorBidi"/>
          <w:sz w:val="28"/>
          <w:szCs w:val="28"/>
        </w:rPr>
        <w:softHyphen/>
      </w:r>
      <w:r w:rsidRPr="000736DD">
        <w:rPr>
          <w:rFonts w:asciiTheme="majorBidi" w:hAnsiTheme="majorBidi" w:cstheme="majorBidi"/>
          <w:sz w:val="28"/>
          <w:szCs w:val="28"/>
        </w:rPr>
        <w:softHyphen/>
      </w:r>
      <w:r w:rsidRPr="000736DD">
        <w:rPr>
          <w:rFonts w:asciiTheme="majorBidi" w:hAnsiTheme="majorBidi" w:cstheme="majorBidi"/>
          <w:sz w:val="28"/>
          <w:szCs w:val="28"/>
        </w:rPr>
        <w:softHyphen/>
        <w:t xml:space="preserve">The emphasis on user-generated content leads to relations and turns the control of information and content to be decentralized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&lt;EndNote&gt;&lt;Cite&gt;&lt;Author&gt;O&amp;apos;reilly&lt;/Author&gt;&lt;Year&gt;2007&lt;/Year&gt;&lt;RecNum&gt;7&lt;/RecNum&gt;&lt;DisplayText&gt;(O&amp;apos;reilly, 2007)&lt;/DisplayText&gt;&lt;record&gt;&lt;rec-number&gt;7&lt;/rec-number&gt;&lt;foreign-keys&gt;&lt;key app="EN" db-id="wf5d5ws2gs5x2see5p1xvzp2pv2fa2vxefw2" timestamp="1645220510"&gt;7&lt;/key&gt;&lt;/foreign-keys&gt;&lt;ref-type name="Journal Article"&gt;17&lt;/ref-type&gt;&lt;contributors&gt;&lt;authors&gt;&lt;author&gt;O&amp;apos;reilly, Tim&lt;/author&gt;&lt;/authors&gt;&lt;/contributors&gt;&lt;titles&gt;&lt;title&gt;What is Web 2.0: Design patterns and business models for the next generation of software&lt;/title&gt;&lt;secondary-title&gt;Communications &amp;amp; strategies&lt;/secondary-title&gt;&lt;/titles&gt;&lt;periodical&gt;&lt;full-title&gt;Communications &amp;amp; strategies&lt;/full-title&gt;&lt;/periodical&gt;&lt;pages&gt;17&lt;/pages&gt;&lt;number&gt;1&lt;/number&gt;&lt;dates&gt;&lt;year&gt;2007&lt;/year&gt;&lt;/dates&gt;&lt;urls&gt;&lt;/urls&gt;&lt;/record&gt;&lt;/Cite&gt;&lt;/EndNote&gt;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(O'reilly, 2007)</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w:t>
      </w:r>
      <w:r w:rsidR="00114904" w:rsidRPr="000736DD">
        <w:rPr>
          <w:rFonts w:asciiTheme="majorBidi" w:hAnsiTheme="majorBidi" w:cstheme="majorBidi"/>
          <w:sz w:val="28"/>
          <w:szCs w:val="28"/>
        </w:rPr>
        <w:t xml:space="preserve"> </w:t>
      </w:r>
      <w:r w:rsidRPr="000736DD">
        <w:rPr>
          <w:rFonts w:asciiTheme="majorBidi" w:hAnsiTheme="majorBidi" w:cstheme="majorBidi"/>
          <w:color w:val="000000"/>
          <w:sz w:val="28"/>
          <w:szCs w:val="28"/>
        </w:rPr>
        <w:t xml:space="preserve">In the light of ICT revolution, social media can be </w:t>
      </w:r>
      <w:r w:rsidR="00114904" w:rsidRPr="000736DD">
        <w:rPr>
          <w:rFonts w:asciiTheme="majorBidi" w:hAnsiTheme="majorBidi" w:cstheme="majorBidi"/>
          <w:color w:val="000000"/>
          <w:sz w:val="28"/>
          <w:szCs w:val="28"/>
        </w:rPr>
        <w:t>characterized</w:t>
      </w:r>
      <w:r w:rsidRPr="000736DD">
        <w:rPr>
          <w:rFonts w:asciiTheme="majorBidi" w:hAnsiTheme="majorBidi" w:cstheme="majorBidi"/>
          <w:color w:val="000000"/>
          <w:sz w:val="28"/>
          <w:szCs w:val="28"/>
        </w:rPr>
        <w:t xml:space="preserve"> as </w:t>
      </w:r>
      <w:r w:rsidRPr="000736DD">
        <w:rPr>
          <w:rFonts w:asciiTheme="majorBidi" w:hAnsiTheme="majorBidi" w:cstheme="majorBidi"/>
          <w:sz w:val="28"/>
          <w:szCs w:val="28"/>
        </w:rPr>
        <w:t>followed: multimodality, interactivity, and hyper</w:t>
      </w:r>
      <w:r w:rsidR="00855356">
        <w:rPr>
          <w:rFonts w:asciiTheme="majorBidi" w:hAnsiTheme="majorBidi" w:cstheme="majorBidi"/>
          <w:sz w:val="28"/>
          <w:szCs w:val="28"/>
        </w:rPr>
        <w:t>-</w:t>
      </w:r>
      <w:r w:rsidRPr="000736DD">
        <w:rPr>
          <w:rFonts w:asciiTheme="majorBidi" w:hAnsiTheme="majorBidi" w:cstheme="majorBidi"/>
          <w:sz w:val="28"/>
          <w:szCs w:val="28"/>
        </w:rPr>
        <w:t xml:space="preserve">textuality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&lt;EndNote&gt;&lt;Cite&gt;&lt;Author&gt;Kress&lt;/Author&gt;&lt;Year&gt;2003&lt;/Year&gt;&lt;RecNum&gt;8&lt;/RecNum&gt;&lt;DisplayText&gt;(Gunther Kress, 2003)&lt;/DisplayText&gt;&lt;record&gt;&lt;rec-number&gt;8&lt;/rec-number&gt;&lt;foreign-keys&gt;&lt;key app="EN" db-id="wf5d5ws2gs5x2see5p1xvzp2pv2fa2vxefw2" timestamp="1645220826"&gt;8&lt;/key&gt;&lt;/foreign-keys&gt;&lt;ref-type name="Book"&gt;6&lt;/ref-type&gt;&lt;contributors&gt;&lt;authors&gt;&lt;author&gt;Kress, Gunther&lt;/author&gt;&lt;/authors&gt;&lt;/contributors&gt;&lt;titles&gt;&lt;title&gt;Literacy in the New Media Age&lt;/title&gt;&lt;/titles&gt;&lt;dates&gt;&lt;year&gt;2003&lt;/year&gt;&lt;/dates&gt;&lt;publisher&gt;Psychology Press&lt;/publisher&gt;&lt;isbn&gt;041525356X&lt;/isbn&gt;&lt;urls&gt;&lt;/urls&gt;&lt;/record&gt;&lt;/Cite&gt;&lt;/EndNote&gt;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(Gunther Kress, 2003)</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In</w:t>
      </w:r>
      <w:r w:rsidRPr="000D05E4">
        <w:rPr>
          <w:rFonts w:asciiTheme="majorBidi" w:hAnsiTheme="majorBidi" w:cstheme="majorBidi"/>
          <w:sz w:val="28"/>
          <w:szCs w:val="28"/>
        </w:rPr>
        <w:t xml:space="preserve"> participation and interactivity, users intersect and communicate their materials both online that could </w:t>
      </w:r>
      <w:r w:rsidRPr="000D05E4">
        <w:rPr>
          <w:rFonts w:asciiTheme="majorBidi" w:hAnsiTheme="majorBidi" w:cstheme="majorBidi"/>
          <w:sz w:val="28"/>
          <w:szCs w:val="28"/>
        </w:rPr>
        <w:lastRenderedPageBreak/>
        <w:t xml:space="preserve">possibly reflect offline realities. With the advancement of ICT, the new media tools allow wide flow of participation. </w:t>
      </w:r>
    </w:p>
    <w:p w14:paraId="54424082" w14:textId="71C97575" w:rsidR="00B74283" w:rsidRDefault="00B74283" w:rsidP="00AA4508">
      <w:pPr>
        <w:jc w:val="both"/>
        <w:rPr>
          <w:rFonts w:asciiTheme="majorBidi" w:hAnsiTheme="majorBidi" w:cstheme="majorBidi"/>
          <w:sz w:val="28"/>
          <w:szCs w:val="28"/>
        </w:rPr>
      </w:pPr>
      <w:r w:rsidRPr="000D05E4">
        <w:rPr>
          <w:rFonts w:asciiTheme="majorBidi" w:hAnsiTheme="majorBidi" w:cstheme="majorBidi"/>
          <w:sz w:val="28"/>
          <w:szCs w:val="28"/>
        </w:rPr>
        <w:t xml:space="preserve">Social media are characterized by multiple points of production and distribution for both individuals and media actors to publish or access information in equal terms. Social media technologies are simple to use and accessible to people with minimal technical skills, anyone with access can operate such means </w:t>
      </w:r>
      <w:r w:rsidR="00AA4508">
        <w:rPr>
          <w:rFonts w:asciiTheme="majorBidi" w:hAnsiTheme="majorBidi" w:cstheme="majorBidi"/>
          <w:sz w:val="28"/>
          <w:szCs w:val="28"/>
        </w:rPr>
        <w:t>and</w:t>
      </w:r>
      <w:r w:rsidRPr="000D05E4">
        <w:rPr>
          <w:rFonts w:asciiTheme="majorBidi" w:hAnsiTheme="majorBidi" w:cstheme="majorBidi"/>
          <w:sz w:val="28"/>
          <w:szCs w:val="28"/>
        </w:rPr>
        <w:t xml:space="preserve"> alter content instantaneously. Consequently, the notion of user-generated content constitutes a new canon that is reshaping power </w:t>
      </w:r>
      <w:r w:rsidRPr="000736DD">
        <w:rPr>
          <w:rFonts w:asciiTheme="majorBidi" w:hAnsiTheme="majorBidi" w:cstheme="majorBidi"/>
          <w:sz w:val="28"/>
          <w:szCs w:val="28"/>
        </w:rPr>
        <w:t xml:space="preserve">relations between individuals and media actors. Users can </w:t>
      </w:r>
      <w:r w:rsidR="00AA4508">
        <w:rPr>
          <w:rFonts w:asciiTheme="majorBidi" w:hAnsiTheme="majorBidi" w:cstheme="majorBidi"/>
          <w:sz w:val="28"/>
          <w:szCs w:val="28"/>
        </w:rPr>
        <w:t>have</w:t>
      </w:r>
      <w:r w:rsidR="00AA4508" w:rsidRPr="000736DD">
        <w:rPr>
          <w:rFonts w:asciiTheme="majorBidi" w:hAnsiTheme="majorBidi" w:cstheme="majorBidi"/>
          <w:sz w:val="28"/>
          <w:szCs w:val="28"/>
        </w:rPr>
        <w:t xml:space="preserve"> </w:t>
      </w:r>
      <w:r w:rsidRPr="000736DD">
        <w:rPr>
          <w:rFonts w:asciiTheme="majorBidi" w:hAnsiTheme="majorBidi" w:cstheme="majorBidi"/>
          <w:sz w:val="28"/>
          <w:szCs w:val="28"/>
        </w:rPr>
        <w:t xml:space="preserve">some control over the information they provide on Web 2.0 (social media) sites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&lt;EndNote&gt;&lt;Cite&gt;&lt;Author&gt;O&amp;apos;reilly&lt;/Author&gt;&lt;Year&gt;2007&lt;/Year&gt;&lt;RecNum&gt;7&lt;/RecNum&gt;&lt;Prefix&gt;see &lt;/Prefix&gt;&lt;DisplayText&gt;(see O&amp;apos;reilly, 2007)&lt;/DisplayText&gt;&lt;record&gt;&lt;rec-number&gt;7&lt;/rec-number&gt;&lt;foreign-keys&gt;&lt;key app="EN" db-id="wf5d5ws2gs5x2see5p1xvzp2pv2fa2vxefw2" timestamp="1645220510"&gt;7&lt;/key&gt;&lt;/foreign-keys&gt;&lt;ref-type name="Journal Article"&gt;17&lt;/ref-type&gt;&lt;contributors&gt;&lt;authors&gt;&lt;author&gt;O&amp;apos;reilly, Tim&lt;/author&gt;&lt;/authors&gt;&lt;/contributors&gt;&lt;titles&gt;&lt;title&gt;What is Web 2.0: Design patterns and business models for the next generation of software&lt;/title&gt;&lt;secondary-title&gt;Communications &amp;amp; strategies&lt;/secondary-title&gt;&lt;/titles&gt;&lt;periodical&gt;&lt;full-title&gt;Communications &amp;amp; strategies&lt;/full-title&gt;&lt;/periodical&gt;&lt;pages&gt;17&lt;/pages&gt;&lt;number&gt;1&lt;/number&gt;&lt;dates&gt;&lt;year&gt;2007&lt;/year&gt;&lt;/dates&gt;&lt;urls&gt;&lt;/urls&gt;&lt;/record&gt;&lt;/Cite&gt;&lt;/EndNote&gt;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(see O'reilly, 2007)</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 AuthorYear="1"&gt;&lt;Author&gt;Kietzmann&lt;/Author&gt;&lt;Year&gt;2011&lt;/Year&gt;&lt;RecNum&gt;9&lt;/RecNum&gt;&lt;DisplayText&gt;Kietzmann, Hermkens, McCarthy, and Silvestre (2011)&lt;/DisplayText&gt;&lt;record&gt;&lt;rec-number&gt;9&lt;/rec-number&gt;&lt;foreign-keys&gt;&lt;key app="EN" db-id="wf5d5ws2gs5x2see5p1xvzp2pv2fa2vxefw2" timestamp="1645221528"&gt;9&lt;/key&gt;&lt;/foreign-keys&gt;&lt;ref-type name="Journal Article"&gt;17&lt;/ref-type&gt;&lt;contributors&gt;&lt;authors&gt;&lt;author&gt;Kietzmann, Jan H&lt;/author&gt;&lt;author&gt;Hermkens, Kristopher&lt;/author&gt;&lt;author&gt;McCarthy, Ian P&lt;/author&gt;&lt;author&gt;Silvestre, Bruno S&lt;/author&gt;&lt;/authors&gt;&lt;/contributors&gt;&lt;titles&gt;&lt;title&gt;Social media? Get serious! Understanding the functional building blocks of social media&lt;/title&gt;&lt;secondary-title&gt;Business horizons&lt;/secondary-title&gt;&lt;/titles&gt;&lt;periodical&gt;&lt;full-title&gt;Business horizons&lt;/full-title&gt;&lt;/periodical&gt;&lt;pages&gt;241-251&lt;/pages&gt;&lt;volume&gt;54&lt;/volume&gt;&lt;number&gt;3&lt;/number&gt;&lt;dates&gt;&lt;year&gt;2011&lt;/year&gt;&lt;/dates&gt;&lt;isbn&gt;0007-6813&lt;/isbn&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Kietzmann, Hermkens, McCarthy, and Silvestre (2011)</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contend that social media introduce substantial and ubiquitous changes to communication between and among individuals, </w:t>
      </w:r>
      <w:proofErr w:type="gramStart"/>
      <w:r w:rsidRPr="000736DD">
        <w:rPr>
          <w:rFonts w:asciiTheme="majorBidi" w:hAnsiTheme="majorBidi" w:cstheme="majorBidi"/>
          <w:sz w:val="28"/>
          <w:szCs w:val="28"/>
        </w:rPr>
        <w:t>communities</w:t>
      </w:r>
      <w:proofErr w:type="gramEnd"/>
      <w:r w:rsidRPr="000736DD">
        <w:rPr>
          <w:rFonts w:asciiTheme="majorBidi" w:hAnsiTheme="majorBidi" w:cstheme="majorBidi"/>
          <w:sz w:val="28"/>
          <w:szCs w:val="28"/>
        </w:rPr>
        <w:t xml:space="preserve"> and organizations.</w:t>
      </w:r>
      <w:r w:rsidR="003B4C3D" w:rsidRPr="000736DD">
        <w:rPr>
          <w:rFonts w:asciiTheme="majorBidi" w:hAnsiTheme="majorBidi" w:cstheme="majorBidi"/>
          <w:sz w:val="28"/>
          <w:szCs w:val="28"/>
        </w:rPr>
        <w:t xml:space="preserve"> </w:t>
      </w:r>
      <w:r w:rsidR="00AA4508">
        <w:rPr>
          <w:rFonts w:asciiTheme="majorBidi" w:hAnsiTheme="majorBidi" w:cstheme="majorBidi"/>
          <w:sz w:val="28"/>
          <w:szCs w:val="28"/>
        </w:rPr>
        <w:t>S</w:t>
      </w:r>
      <w:r w:rsidRPr="00855356">
        <w:rPr>
          <w:rFonts w:asciiTheme="majorBidi" w:hAnsiTheme="majorBidi" w:cstheme="majorBidi"/>
          <w:sz w:val="28"/>
          <w:szCs w:val="28"/>
        </w:rPr>
        <w:t xml:space="preserve">ocial media </w:t>
      </w:r>
      <w:r w:rsidRPr="000736DD">
        <w:rPr>
          <w:rFonts w:asciiTheme="majorBidi" w:hAnsiTheme="majorBidi" w:cstheme="majorBidi"/>
          <w:sz w:val="28"/>
          <w:szCs w:val="28"/>
        </w:rPr>
        <w:t xml:space="preserve">has now created and sustained substantial new, </w:t>
      </w:r>
      <w:proofErr w:type="gramStart"/>
      <w:r w:rsidRPr="000736DD">
        <w:rPr>
          <w:rFonts w:asciiTheme="majorBidi" w:hAnsiTheme="majorBidi" w:cstheme="majorBidi"/>
          <w:sz w:val="28"/>
          <w:szCs w:val="28"/>
        </w:rPr>
        <w:t>indigenous</w:t>
      </w:r>
      <w:proofErr w:type="gramEnd"/>
      <w:r w:rsidRPr="000736DD">
        <w:rPr>
          <w:rFonts w:asciiTheme="majorBidi" w:hAnsiTheme="majorBidi" w:cstheme="majorBidi"/>
          <w:sz w:val="28"/>
          <w:szCs w:val="28"/>
        </w:rPr>
        <w:t xml:space="preserve"> and novel dynamics and types of communication across the social, political and commercial spheres</w:t>
      </w:r>
      <w:r w:rsidR="001934C9">
        <w:rPr>
          <w:rFonts w:asciiTheme="majorBidi" w:hAnsiTheme="majorBidi" w:cstheme="majorBidi"/>
          <w:sz w:val="28"/>
          <w:szCs w:val="28"/>
        </w:rPr>
        <w:t>. This has been done</w:t>
      </w:r>
      <w:r w:rsidRPr="000736DD">
        <w:rPr>
          <w:rFonts w:asciiTheme="majorBidi" w:hAnsiTheme="majorBidi" w:cstheme="majorBidi"/>
          <w:sz w:val="28"/>
          <w:szCs w:val="28"/>
        </w:rPr>
        <w:t xml:space="preserve"> within the principle of freedom from the shackles from time and place, blurring the boundaries between offline and online worlds, work and leisure, hyper connectivity across platforms, practices, and spaces (each taken up and elaborated within various scholarships).</w:t>
      </w:r>
    </w:p>
    <w:p w14:paraId="61C55E4F" w14:textId="77777777" w:rsidR="007D3F54" w:rsidRPr="000736DD" w:rsidRDefault="007D3F54" w:rsidP="003B4C3D">
      <w:pPr>
        <w:jc w:val="both"/>
        <w:rPr>
          <w:rFonts w:asciiTheme="majorBidi" w:hAnsiTheme="majorBidi" w:cstheme="majorBidi"/>
          <w:sz w:val="28"/>
          <w:szCs w:val="28"/>
        </w:rPr>
      </w:pPr>
    </w:p>
    <w:p w14:paraId="1DE8C26C" w14:textId="5975C9CB" w:rsidR="00B74283" w:rsidRPr="00C716B7" w:rsidRDefault="00B74283" w:rsidP="00662380">
      <w:pPr>
        <w:jc w:val="both"/>
        <w:rPr>
          <w:rFonts w:asciiTheme="majorBidi" w:hAnsiTheme="majorBidi" w:cstheme="majorBidi"/>
          <w:sz w:val="28"/>
          <w:szCs w:val="28"/>
        </w:rPr>
      </w:pPr>
      <w:r w:rsidRPr="000736DD">
        <w:rPr>
          <w:rFonts w:asciiTheme="majorBidi" w:hAnsiTheme="majorBidi" w:cstheme="majorBidi"/>
          <w:sz w:val="28"/>
          <w:szCs w:val="28"/>
        </w:rPr>
        <w:t xml:space="preserve">To understand social media, </w:t>
      </w:r>
      <w:r w:rsidR="00662380" w:rsidRPr="00662380">
        <w:rPr>
          <w:rFonts w:asciiTheme="majorBidi" w:hAnsiTheme="majorBidi" w:cstheme="majorBidi"/>
          <w:sz w:val="28"/>
          <w:szCs w:val="28"/>
        </w:rPr>
        <w:t xml:space="preserve">this paper is based on the idea that it is a form of </w:t>
      </w:r>
      <w:r w:rsidRPr="000736DD">
        <w:rPr>
          <w:rFonts w:asciiTheme="majorBidi" w:hAnsiTheme="majorBidi" w:cstheme="majorBidi"/>
          <w:sz w:val="28"/>
          <w:szCs w:val="28"/>
        </w:rPr>
        <w:t xml:space="preserve">communication rather than just a group of platforms or mobile applications. Some definitions refer to social media as digital technologies that </w:t>
      </w:r>
      <w:r w:rsidR="00855356">
        <w:rPr>
          <w:rFonts w:asciiTheme="majorBidi" w:hAnsiTheme="majorBidi" w:cstheme="majorBidi"/>
          <w:sz w:val="28"/>
          <w:szCs w:val="28"/>
        </w:rPr>
        <w:t>emphasize</w:t>
      </w:r>
      <w:r w:rsidRPr="000736DD">
        <w:rPr>
          <w:rFonts w:asciiTheme="majorBidi" w:hAnsiTheme="majorBidi" w:cstheme="majorBidi"/>
          <w:sz w:val="28"/>
          <w:szCs w:val="28"/>
        </w:rPr>
        <w:t xml:space="preserve"> user-generated content or interaction </w:t>
      </w:r>
      <w:r w:rsidRPr="000736DD">
        <w:rPr>
          <w:rFonts w:asciiTheme="majorBidi" w:hAnsiTheme="majorBidi" w:cstheme="majorBidi"/>
          <w:sz w:val="28"/>
          <w:szCs w:val="28"/>
        </w:rPr>
        <w:fldChar w:fldCharType="begin"/>
      </w:r>
      <w:r w:rsidR="000D3F29" w:rsidRPr="000736DD">
        <w:rPr>
          <w:rFonts w:asciiTheme="majorBidi" w:hAnsiTheme="majorBidi" w:cstheme="majorBidi"/>
          <w:sz w:val="28"/>
          <w:szCs w:val="28"/>
        </w:rPr>
        <w:instrText xml:space="preserve"> ADDIN EN.CITE &lt;EndNote&gt;&lt;Cite&gt;&lt;Author&gt;Kaplan&lt;/Author&gt;&lt;Year&gt;2010&lt;/Year&gt;&lt;RecNum&gt;13&lt;/RecNum&gt;&lt;Prefix&gt;e.g. &lt;/Prefix&gt;&lt;DisplayText&gt;(e.g. Kaplan &amp;amp; Haenlein, 2010)&lt;/DisplayText&gt;&lt;record&gt;&lt;rec-number&gt;13&lt;/rec-number&gt;&lt;foreign-keys&gt;&lt;key app="EN" db-id="wf5d5ws2gs5x2see5p1xvzp2pv2fa2vxefw2" timestamp="1645222713"&gt;13&lt;/key&gt;&lt;/foreign-keys&gt;&lt;ref-type name="Journal Article"&gt;17&lt;/ref-type&gt;&lt;contributors&gt;&lt;authors&gt;&lt;author&gt;Kaplan, Andreas&lt;/author&gt;&lt;author&gt;Haenlein, Michael&lt;/author&gt;&lt;/authors&gt;&lt;/contributors&gt;&lt;titles&gt;&lt;title&gt;Users of the world, unite! The challenges and opportunities of Social Media&lt;/title&gt;&lt;secondary-title&gt;Business horizons&lt;/secondary-title&gt;&lt;/titles&gt;&lt;periodical&gt;&lt;full-title&gt;Business horizons&lt;/full-title&gt;&lt;/periodical&gt;&lt;pages&gt;59-68&lt;/pages&gt;&lt;volume&gt;53&lt;/volume&gt;&lt;number&gt;1&lt;/number&gt;&lt;dates&gt;&lt;year&gt;2010&lt;/year&gt;&lt;/dates&gt;&lt;isbn&gt;0007-6813&lt;/isbn&gt;&lt;urls&gt;&lt;/urls&gt;&lt;/record&gt;&lt;/Cite&gt;&lt;/EndNote&gt;</w:instrText>
      </w:r>
      <w:r w:rsidRPr="000736DD">
        <w:rPr>
          <w:rFonts w:asciiTheme="majorBidi" w:hAnsiTheme="majorBidi" w:cstheme="majorBidi"/>
          <w:sz w:val="28"/>
          <w:szCs w:val="28"/>
        </w:rPr>
        <w:fldChar w:fldCharType="separate"/>
      </w:r>
      <w:r w:rsidR="000D3F29" w:rsidRPr="000736DD">
        <w:rPr>
          <w:rFonts w:asciiTheme="majorBidi" w:hAnsiTheme="majorBidi" w:cstheme="majorBidi"/>
          <w:noProof/>
          <w:sz w:val="28"/>
          <w:szCs w:val="28"/>
        </w:rPr>
        <w:t>(e.g. Kaplan &amp; Haenlein, 2010)</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xml:space="preserve">. </w:t>
      </w:r>
      <w:r w:rsidR="00662380">
        <w:rPr>
          <w:rFonts w:asciiTheme="majorBidi" w:hAnsiTheme="majorBidi" w:cstheme="majorBidi"/>
          <w:sz w:val="28"/>
          <w:szCs w:val="28"/>
        </w:rPr>
        <w:t>Additionally,</w:t>
      </w:r>
      <w:r w:rsidRPr="000D05E4">
        <w:rPr>
          <w:rFonts w:asciiTheme="majorBidi" w:hAnsiTheme="majorBidi" w:cstheme="majorBidi"/>
          <w:sz w:val="28"/>
          <w:szCs w:val="28"/>
        </w:rPr>
        <w:t xml:space="preserve"> </w:t>
      </w:r>
      <w:r w:rsidR="00F11D9A">
        <w:rPr>
          <w:rFonts w:asciiTheme="majorBidi" w:hAnsiTheme="majorBidi" w:cstheme="majorBidi"/>
          <w:sz w:val="28"/>
          <w:szCs w:val="28"/>
        </w:rPr>
        <w:t>s</w:t>
      </w:r>
      <w:r w:rsidR="00F11D9A" w:rsidRPr="000D05E4">
        <w:rPr>
          <w:rFonts w:asciiTheme="majorBidi" w:hAnsiTheme="majorBidi" w:cstheme="majorBidi"/>
          <w:sz w:val="28"/>
          <w:szCs w:val="28"/>
        </w:rPr>
        <w:t>ocial</w:t>
      </w:r>
      <w:r w:rsidR="00662380" w:rsidRPr="000D05E4">
        <w:rPr>
          <w:rFonts w:asciiTheme="majorBidi" w:hAnsiTheme="majorBidi" w:cstheme="majorBidi"/>
          <w:sz w:val="28"/>
          <w:szCs w:val="28"/>
        </w:rPr>
        <w:t xml:space="preserve"> </w:t>
      </w:r>
      <w:r w:rsidRPr="000D05E4">
        <w:rPr>
          <w:rFonts w:asciiTheme="majorBidi" w:hAnsiTheme="majorBidi" w:cstheme="majorBidi"/>
          <w:sz w:val="28"/>
          <w:szCs w:val="28"/>
        </w:rPr>
        <w:t xml:space="preserve">media </w:t>
      </w:r>
      <w:r w:rsidR="00662380">
        <w:rPr>
          <w:rFonts w:asciiTheme="majorBidi" w:hAnsiTheme="majorBidi" w:cstheme="majorBidi"/>
          <w:sz w:val="28"/>
          <w:szCs w:val="28"/>
        </w:rPr>
        <w:t>is</w:t>
      </w:r>
      <w:r w:rsidR="00662380" w:rsidRPr="000736DD">
        <w:rPr>
          <w:rFonts w:asciiTheme="majorBidi" w:hAnsiTheme="majorBidi" w:cstheme="majorBidi"/>
          <w:sz w:val="28"/>
          <w:szCs w:val="28"/>
        </w:rPr>
        <w:t xml:space="preserve"> </w:t>
      </w:r>
      <w:r w:rsidRPr="000736DD">
        <w:rPr>
          <w:rFonts w:asciiTheme="majorBidi" w:hAnsiTheme="majorBidi" w:cstheme="majorBidi"/>
          <w:sz w:val="28"/>
          <w:szCs w:val="28"/>
        </w:rPr>
        <w:t xml:space="preserve">considered directional </w:t>
      </w:r>
      <w:r w:rsidR="00662380">
        <w:rPr>
          <w:rFonts w:asciiTheme="majorBidi" w:hAnsiTheme="majorBidi" w:cstheme="majorBidi"/>
          <w:sz w:val="28"/>
          <w:szCs w:val="28"/>
        </w:rPr>
        <w:t>in the way</w:t>
      </w:r>
      <w:r w:rsidR="00662380" w:rsidRPr="000736DD">
        <w:rPr>
          <w:rFonts w:asciiTheme="majorBidi" w:hAnsiTheme="majorBidi" w:cstheme="majorBidi"/>
          <w:sz w:val="28"/>
          <w:szCs w:val="28"/>
        </w:rPr>
        <w:t xml:space="preserve"> </w:t>
      </w:r>
      <w:r w:rsidRPr="000736DD">
        <w:rPr>
          <w:rFonts w:asciiTheme="majorBidi" w:hAnsiTheme="majorBidi" w:cstheme="majorBidi"/>
          <w:sz w:val="28"/>
          <w:szCs w:val="28"/>
        </w:rPr>
        <w:t>messages</w:t>
      </w:r>
      <w:r w:rsidR="00662380">
        <w:rPr>
          <w:rFonts w:asciiTheme="majorBidi" w:hAnsiTheme="majorBidi" w:cstheme="majorBidi"/>
          <w:sz w:val="28"/>
          <w:szCs w:val="28"/>
        </w:rPr>
        <w:t xml:space="preserve"> communicated</w:t>
      </w:r>
      <w:r w:rsidRPr="000736DD">
        <w:rPr>
          <w:rFonts w:asciiTheme="majorBidi" w:hAnsiTheme="majorBidi" w:cstheme="majorBidi"/>
          <w:sz w:val="28"/>
          <w:szCs w:val="28"/>
        </w:rPr>
        <w:t xml:space="preserve"> </w:t>
      </w:r>
      <w:r w:rsidRPr="000736DD">
        <w:rPr>
          <w:rFonts w:asciiTheme="majorBidi" w:hAnsiTheme="majorBidi" w:cstheme="majorBidi"/>
          <w:sz w:val="28"/>
          <w:szCs w:val="28"/>
        </w:rPr>
        <w:fldChar w:fldCharType="begin"/>
      </w:r>
      <w:r w:rsidRPr="000736DD">
        <w:rPr>
          <w:rFonts w:asciiTheme="majorBidi" w:hAnsiTheme="majorBidi" w:cstheme="majorBidi"/>
          <w:sz w:val="28"/>
          <w:szCs w:val="28"/>
        </w:rPr>
        <w:instrText xml:space="preserve"> ADDIN EN.CITE &lt;EndNote&gt;&lt;Cite&gt;&lt;Author&gt;Kent&lt;/Author&gt;&lt;Year&gt;2010&lt;/Year&gt;&lt;RecNum&gt;14&lt;/RecNum&gt;&lt;DisplayText&gt;(Kent, 2010)&lt;/DisplayText&gt;&lt;record&gt;&lt;rec-number&gt;14&lt;/rec-number&gt;&lt;foreign-keys&gt;&lt;key app="EN" db-id="wf5d5ws2gs5x2see5p1xvzp2pv2fa2vxefw2" timestamp="1645223580"&gt;14&lt;/key&gt;&lt;/foreign-keys&gt;&lt;ref-type name="Journal Article"&gt;17&lt;/ref-type&gt;&lt;contributors&gt;&lt;authors&gt;&lt;author&gt;Kent, Michael L&lt;/author&gt;&lt;/authors&gt;&lt;/contributors&gt;&lt;titles&gt;&lt;title&gt;Directions in social media for professionals and scholars&lt;/title&gt;&lt;secondary-title&gt;Handbook of public relations&lt;/secondary-title&gt;&lt;/titles&gt;&lt;periodical&gt;&lt;full-title&gt;Handbook of public relations&lt;/full-title&gt;&lt;/periodical&gt;&lt;pages&gt;643-656&lt;/pages&gt;&lt;volume&gt;2&lt;/volume&gt;&lt;dates&gt;&lt;year&gt;2010&lt;/year&gt;&lt;/dates&gt;&lt;urls&gt;&lt;/urls&gt;&lt;/record&gt;&lt;/Cite&gt;&lt;/EndNote&gt;</w:instrText>
      </w:r>
      <w:r w:rsidRPr="000736DD">
        <w:rPr>
          <w:rFonts w:asciiTheme="majorBidi" w:hAnsiTheme="majorBidi" w:cstheme="majorBidi"/>
          <w:sz w:val="28"/>
          <w:szCs w:val="28"/>
        </w:rPr>
        <w:fldChar w:fldCharType="separate"/>
      </w:r>
      <w:r w:rsidRPr="000736DD">
        <w:rPr>
          <w:rFonts w:asciiTheme="majorBidi" w:hAnsiTheme="majorBidi" w:cstheme="majorBidi"/>
          <w:noProof/>
          <w:sz w:val="28"/>
          <w:szCs w:val="28"/>
        </w:rPr>
        <w:t>(Kent, 2010)</w:t>
      </w:r>
      <w:r w:rsidRPr="000736DD">
        <w:rPr>
          <w:rFonts w:asciiTheme="majorBidi" w:hAnsiTheme="majorBidi" w:cstheme="majorBidi"/>
          <w:sz w:val="28"/>
          <w:szCs w:val="28"/>
        </w:rPr>
        <w:fldChar w:fldCharType="end"/>
      </w:r>
      <w:r w:rsidRPr="000736DD">
        <w:rPr>
          <w:rFonts w:asciiTheme="majorBidi" w:hAnsiTheme="majorBidi" w:cstheme="majorBidi"/>
          <w:sz w:val="28"/>
          <w:szCs w:val="28"/>
        </w:rPr>
        <w:t>, using specific tools like</w:t>
      </w:r>
      <w:r w:rsidRPr="000D05E4">
        <w:rPr>
          <w:rFonts w:asciiTheme="majorBidi" w:hAnsiTheme="majorBidi" w:cstheme="majorBidi"/>
          <w:sz w:val="28"/>
          <w:szCs w:val="28"/>
        </w:rPr>
        <w:t xml:space="preserve"> Facebook or Twitter to exemplify modes of interaction. From a communicative perspective, social media </w:t>
      </w:r>
      <w:r w:rsidR="00662380">
        <w:rPr>
          <w:rFonts w:asciiTheme="majorBidi" w:hAnsiTheme="majorBidi" w:cstheme="majorBidi"/>
          <w:sz w:val="28"/>
          <w:szCs w:val="28"/>
        </w:rPr>
        <w:t>is</w:t>
      </w:r>
      <w:r w:rsidR="00662380" w:rsidRPr="000D05E4">
        <w:rPr>
          <w:rFonts w:asciiTheme="majorBidi" w:hAnsiTheme="majorBidi" w:cstheme="majorBidi"/>
          <w:sz w:val="28"/>
          <w:szCs w:val="28"/>
        </w:rPr>
        <w:t xml:space="preserve"> </w:t>
      </w:r>
      <w:r w:rsidRPr="000D05E4">
        <w:rPr>
          <w:rFonts w:asciiTheme="majorBidi" w:hAnsiTheme="majorBidi" w:cstheme="majorBidi"/>
          <w:sz w:val="28"/>
          <w:szCs w:val="28"/>
        </w:rPr>
        <w:t xml:space="preserve">defined in terms of </w:t>
      </w:r>
      <w:r w:rsidR="00662380">
        <w:rPr>
          <w:rFonts w:asciiTheme="majorBidi" w:hAnsiTheme="majorBidi" w:cstheme="majorBidi"/>
          <w:sz w:val="28"/>
          <w:szCs w:val="28"/>
        </w:rPr>
        <w:t>its</w:t>
      </w:r>
      <w:r w:rsidR="00662380" w:rsidRPr="000D05E4">
        <w:rPr>
          <w:rFonts w:asciiTheme="majorBidi" w:hAnsiTheme="majorBidi" w:cstheme="majorBidi"/>
          <w:sz w:val="28"/>
          <w:szCs w:val="28"/>
        </w:rPr>
        <w:t xml:space="preserve"> </w:t>
      </w:r>
      <w:r w:rsidRPr="000D05E4">
        <w:rPr>
          <w:rFonts w:asciiTheme="majorBidi" w:hAnsiTheme="majorBidi" w:cstheme="majorBidi"/>
          <w:sz w:val="28"/>
          <w:szCs w:val="28"/>
        </w:rPr>
        <w:t xml:space="preserve">afforded dynamic of interaction across </w:t>
      </w:r>
      <w:r w:rsidR="00662380">
        <w:rPr>
          <w:rFonts w:asciiTheme="majorBidi" w:hAnsiTheme="majorBidi" w:cstheme="majorBidi"/>
          <w:sz w:val="28"/>
          <w:szCs w:val="28"/>
        </w:rPr>
        <w:t>both</w:t>
      </w:r>
      <w:r w:rsidR="00662380" w:rsidRPr="000D05E4">
        <w:rPr>
          <w:rFonts w:asciiTheme="majorBidi" w:hAnsiTheme="majorBidi" w:cstheme="majorBidi"/>
          <w:sz w:val="28"/>
          <w:szCs w:val="28"/>
        </w:rPr>
        <w:t xml:space="preserve"> </w:t>
      </w:r>
      <w:r w:rsidRPr="000D05E4">
        <w:rPr>
          <w:rFonts w:asciiTheme="majorBidi" w:hAnsiTheme="majorBidi" w:cstheme="majorBidi"/>
          <w:sz w:val="28"/>
          <w:szCs w:val="28"/>
        </w:rPr>
        <w:t xml:space="preserve">mass and interpersonal </w:t>
      </w:r>
      <w:r w:rsidRPr="000736DD">
        <w:rPr>
          <w:rFonts w:asciiTheme="majorBidi" w:hAnsiTheme="majorBidi" w:cstheme="majorBidi"/>
          <w:sz w:val="28"/>
          <w:szCs w:val="28"/>
        </w:rPr>
        <w:t>communication. As opposed to the li</w:t>
      </w:r>
      <w:r w:rsidRPr="000736DD">
        <w:rPr>
          <w:rFonts w:asciiTheme="majorBidi" w:hAnsiTheme="majorBidi" w:cstheme="majorBidi"/>
          <w:sz w:val="28"/>
          <w:szCs w:val="28"/>
        </w:rPr>
        <w:softHyphen/>
        <w:t xml:space="preserve">near </w:t>
      </w:r>
      <w:r w:rsidRPr="00C716B7">
        <w:rPr>
          <w:rFonts w:asciiTheme="majorBidi" w:hAnsiTheme="majorBidi" w:cstheme="majorBidi"/>
          <w:sz w:val="28"/>
          <w:szCs w:val="28"/>
        </w:rPr>
        <w:t xml:space="preserve">source-message-audience flow of traditional media, </w:t>
      </w:r>
      <w:r w:rsidRPr="00C716B7">
        <w:rPr>
          <w:rFonts w:asciiTheme="majorBidi" w:hAnsiTheme="majorBidi" w:cstheme="majorBidi"/>
          <w:sz w:val="28"/>
          <w:szCs w:val="28"/>
        </w:rPr>
        <w:fldChar w:fldCharType="begin"/>
      </w:r>
      <w:r w:rsidRPr="00C716B7">
        <w:rPr>
          <w:rFonts w:asciiTheme="majorBidi" w:hAnsiTheme="majorBidi" w:cstheme="majorBidi"/>
          <w:sz w:val="28"/>
          <w:szCs w:val="28"/>
        </w:rPr>
        <w:instrText xml:space="preserve"> ADDIN EN.CITE &lt;EndNote&gt;&lt;Cite AuthorYear="1"&gt;&lt;Author&gt;KhosraviNik&lt;/Author&gt;&lt;Year&gt;2017&lt;/Year&gt;&lt;RecNum&gt;15&lt;/RecNum&gt;&lt;Pages&gt;1&lt;/Pages&gt;&lt;DisplayText&gt;KhosraviNik (2017, p. 1)&lt;/DisplayText&gt;&lt;record&gt;&lt;rec-number&gt;15&lt;/rec-number&gt;&lt;foreign-keys&gt;&lt;key app="EN" db-id="wf5d5ws2gs5x2see5p1xvzp2pv2fa2vxefw2" timestamp="1645223837"&gt;15&lt;/key&gt;&lt;/foreign-keys&gt;&lt;ref-type name="Journal Article"&gt;17&lt;/ref-type&gt;&lt;contributors&gt;&lt;authors&gt;&lt;author&gt;KhosraviNik, Majid&lt;/author&gt;&lt;/authors&gt;&lt;/contributors&gt;&lt;titles&gt;&lt;title&gt;Social media critical discourse studies (SM-CDS)&lt;/title&gt;&lt;secondary-title&gt;Handbook of critical discourse analysis&lt;/secondary-title&gt;&lt;/titles&gt;&lt;periodical&gt;&lt;full-title&gt;Handbook of critical discourse analysis&lt;/full-title&gt;&lt;/periodical&gt;&lt;pages&gt;596&lt;/pages&gt;&lt;volume&gt;583&lt;/volume&gt;&lt;dates&gt;&lt;year&gt;2017&lt;/year&gt;&lt;/dates&gt;&lt;urls&gt;&lt;/urls&gt;&lt;/record&gt;&lt;/Cite&gt;&lt;/EndNote&gt;</w:instrText>
      </w:r>
      <w:r w:rsidRPr="00C716B7">
        <w:rPr>
          <w:rFonts w:asciiTheme="majorBidi" w:hAnsiTheme="majorBidi" w:cstheme="majorBidi"/>
          <w:sz w:val="28"/>
          <w:szCs w:val="28"/>
        </w:rPr>
        <w:fldChar w:fldCharType="separate"/>
      </w:r>
      <w:r w:rsidRPr="00C716B7">
        <w:rPr>
          <w:rFonts w:asciiTheme="majorBidi" w:hAnsiTheme="majorBidi" w:cstheme="majorBidi"/>
          <w:noProof/>
          <w:sz w:val="28"/>
          <w:szCs w:val="28"/>
        </w:rPr>
        <w:t>KhosraviNik (2017, p. 1)</w:t>
      </w:r>
      <w:r w:rsidRPr="00C716B7">
        <w:rPr>
          <w:rFonts w:asciiTheme="majorBidi" w:hAnsiTheme="majorBidi" w:cstheme="majorBidi"/>
          <w:sz w:val="28"/>
          <w:szCs w:val="28"/>
        </w:rPr>
        <w:fldChar w:fldCharType="end"/>
      </w:r>
      <w:r w:rsidRPr="00C716B7">
        <w:rPr>
          <w:rFonts w:asciiTheme="majorBidi" w:hAnsiTheme="majorBidi" w:cstheme="majorBidi"/>
          <w:sz w:val="28"/>
          <w:szCs w:val="28"/>
        </w:rPr>
        <w:t xml:space="preserve"> defines social media communication (SMC) as</w:t>
      </w:r>
    </w:p>
    <w:p w14:paraId="6E8C5303" w14:textId="2A54E8B7" w:rsidR="00195639" w:rsidRPr="00C716B7" w:rsidRDefault="00B74283" w:rsidP="00126CC7">
      <w:pPr>
        <w:ind w:left="851" w:right="804"/>
        <w:jc w:val="both"/>
        <w:rPr>
          <w:rFonts w:asciiTheme="majorBidi" w:hAnsiTheme="majorBidi" w:cstheme="majorBidi"/>
          <w:sz w:val="28"/>
          <w:szCs w:val="28"/>
        </w:rPr>
      </w:pPr>
      <w:r w:rsidRPr="00C716B7">
        <w:rPr>
          <w:rFonts w:asciiTheme="majorBidi" w:hAnsiTheme="majorBidi" w:cstheme="majorBidi"/>
          <w:sz w:val="28"/>
          <w:szCs w:val="28"/>
        </w:rPr>
        <w:t xml:space="preserve">an electronically mediated communicative paradigm across any electronic platforms, spaces, sites, and technologies in which users can: (a.) work together in producing and compiling content; (b.) perform interpersonal communication and mass communication simultaneously or separately – sometimes mass performance of interpersonal communication </w:t>
      </w:r>
      <w:proofErr w:type="gramStart"/>
      <w:r w:rsidRPr="00C716B7">
        <w:rPr>
          <w:rFonts w:asciiTheme="majorBidi" w:hAnsiTheme="majorBidi" w:cstheme="majorBidi"/>
          <w:sz w:val="28"/>
          <w:szCs w:val="28"/>
        </w:rPr>
        <w:t>and;</w:t>
      </w:r>
      <w:proofErr w:type="gramEnd"/>
      <w:r w:rsidRPr="00C716B7">
        <w:rPr>
          <w:rFonts w:asciiTheme="majorBidi" w:hAnsiTheme="majorBidi" w:cstheme="majorBidi"/>
          <w:sz w:val="28"/>
          <w:szCs w:val="28"/>
        </w:rPr>
        <w:t xml:space="preserve"> (c.) have access to see and respond to institutionally (e.g., newspaper articles) or user‐generated content/ texts.</w:t>
      </w:r>
    </w:p>
    <w:p w14:paraId="6145AA2C" w14:textId="77777777" w:rsidR="007D3F54" w:rsidRDefault="007D3F54" w:rsidP="00126CC7">
      <w:pPr>
        <w:ind w:right="804"/>
        <w:jc w:val="both"/>
        <w:rPr>
          <w:rFonts w:asciiTheme="majorBidi" w:hAnsiTheme="majorBidi" w:cstheme="majorBidi"/>
          <w:sz w:val="28"/>
          <w:szCs w:val="28"/>
        </w:rPr>
      </w:pPr>
    </w:p>
    <w:p w14:paraId="5861F504" w14:textId="12445879" w:rsidR="007D3F54" w:rsidRPr="00A52BFD" w:rsidRDefault="007D3F54" w:rsidP="00E55608">
      <w:pPr>
        <w:ind w:right="804"/>
        <w:jc w:val="both"/>
        <w:rPr>
          <w:sz w:val="28"/>
          <w:szCs w:val="28"/>
        </w:rPr>
      </w:pPr>
      <w:proofErr w:type="gramStart"/>
      <w:r w:rsidRPr="00A52BFD">
        <w:rPr>
          <w:rFonts w:asciiTheme="majorBidi" w:hAnsiTheme="majorBidi" w:cstheme="majorBidi"/>
          <w:sz w:val="28"/>
          <w:szCs w:val="28"/>
        </w:rPr>
        <w:lastRenderedPageBreak/>
        <w:t>In light of</w:t>
      </w:r>
      <w:proofErr w:type="gramEnd"/>
      <w:r w:rsidRPr="00A52BFD">
        <w:rPr>
          <w:rFonts w:asciiTheme="majorBidi" w:hAnsiTheme="majorBidi" w:cstheme="majorBidi"/>
          <w:sz w:val="28"/>
          <w:szCs w:val="28"/>
        </w:rPr>
        <w:t xml:space="preserve"> the definition, this paper applied</w:t>
      </w:r>
      <w:r w:rsidR="006025D7" w:rsidRPr="00A52BFD">
        <w:rPr>
          <w:rFonts w:asciiTheme="majorBidi" w:hAnsiTheme="majorBidi" w:cstheme="majorBidi"/>
          <w:sz w:val="28"/>
          <w:szCs w:val="28"/>
        </w:rPr>
        <w:t xml:space="preserve"> the model of</w:t>
      </w:r>
      <w:r w:rsidRPr="00A52BFD">
        <w:rPr>
          <w:rFonts w:asciiTheme="majorBidi" w:hAnsiTheme="majorBidi" w:cstheme="majorBidi"/>
          <w:sz w:val="28"/>
          <w:szCs w:val="28"/>
        </w:rPr>
        <w:t xml:space="preserve"> </w:t>
      </w:r>
      <w:r w:rsidRPr="00A52BFD">
        <w:rPr>
          <w:rFonts w:asciiTheme="majorBidi" w:hAnsiTheme="majorBidi" w:cstheme="majorBidi"/>
          <w:i/>
          <w:iCs/>
          <w:sz w:val="28"/>
          <w:szCs w:val="28"/>
        </w:rPr>
        <w:t>Critical Multimodal Discourse Analysis</w:t>
      </w:r>
      <w:r w:rsidRPr="00A52BFD">
        <w:rPr>
          <w:rFonts w:asciiTheme="majorBidi" w:hAnsiTheme="majorBidi" w:cstheme="majorBidi"/>
          <w:sz w:val="28"/>
          <w:szCs w:val="28"/>
        </w:rPr>
        <w:t xml:space="preserve"> on social media data (twitter data in this paper, see the methodological note section). </w:t>
      </w:r>
      <w:r w:rsidRPr="00A52BFD">
        <w:rPr>
          <w:sz w:val="28"/>
          <w:szCs w:val="28"/>
        </w:rPr>
        <w:t xml:space="preserve">Many scholars try to give a definition to multimodal discourse analysis. Focusing on the visual analysis and the link to the discourse, Multimodal Critical Discourse Analysis is concerned with “analysis of discourse which make use of multiple semiotic resources; for example, language, visual images, space and architecture” </w:t>
      </w:r>
      <w:r w:rsidRPr="00A52BFD">
        <w:rPr>
          <w:sz w:val="28"/>
          <w:szCs w:val="28"/>
        </w:rPr>
        <w:fldChar w:fldCharType="begin"/>
      </w:r>
      <w:r w:rsidRPr="00A52BFD">
        <w:rPr>
          <w:sz w:val="28"/>
          <w:szCs w:val="28"/>
        </w:rPr>
        <w:instrText xml:space="preserve"> ADDIN EN.CITE &lt;EndNote&gt;&lt;Cite&gt;&lt;Author&gt;Çoşkun&lt;/Author&gt;&lt;Year&gt;2015&lt;/Year&gt;&lt;RecNum&gt;52&lt;/RecNum&gt;&lt;Pages&gt;41&lt;/Pages&gt;&lt;DisplayText&gt;(Çoşkun, 2015, p. 41)&lt;/DisplayText&gt;&lt;record&gt;&lt;rec-number&gt;52&lt;/rec-number&gt;&lt;foreign-keys&gt;&lt;key app="EN" db-id="wf5d5ws2gs5x2see5p1xvzp2pv2fa2vxefw2" timestamp="1645663586"&gt;52&lt;/key&gt;&lt;/foreign-keys&gt;&lt;ref-type name="Journal Article"&gt;17&lt;/ref-type&gt;&lt;contributors&gt;&lt;authors&gt;&lt;author&gt;Çoşkun, Gül Esra&lt;/author&gt;&lt;/authors&gt;&lt;/contributors&gt;&lt;titles&gt;&lt;title&gt;Use of Multimodal Critical Discouse Analysis in Media Studies&lt;/title&gt;&lt;secondary-title&gt;The Online Journal of Communication and Media–July&lt;/secondary-title&gt;&lt;/titles&gt;&lt;periodical&gt;&lt;full-title&gt;The Online Journal of Communication and Media–July&lt;/full-title&gt;&lt;/periodical&gt;&lt;pages&gt;4043&lt;/pages&gt;&lt;volume&gt;1&lt;/volume&gt;&lt;number&gt;3&lt;/number&gt;&lt;dates&gt;&lt;year&gt;2015&lt;/year&gt;&lt;/dates&gt;&lt;urls&gt;&lt;/urls&gt;&lt;/record&gt;&lt;/Cite&gt;&lt;/EndNote&gt;</w:instrText>
      </w:r>
      <w:r w:rsidRPr="00A52BFD">
        <w:rPr>
          <w:sz w:val="28"/>
          <w:szCs w:val="28"/>
        </w:rPr>
        <w:fldChar w:fldCharType="separate"/>
      </w:r>
      <w:r w:rsidRPr="00A52BFD">
        <w:rPr>
          <w:sz w:val="28"/>
          <w:szCs w:val="28"/>
        </w:rPr>
        <w:t>(Çoşkun, 2015, p. 41)</w:t>
      </w:r>
      <w:r w:rsidRPr="00A52BFD">
        <w:rPr>
          <w:sz w:val="28"/>
          <w:szCs w:val="28"/>
        </w:rPr>
        <w:fldChar w:fldCharType="end"/>
      </w:r>
      <w:r w:rsidRPr="00A52BFD">
        <w:rPr>
          <w:sz w:val="28"/>
          <w:szCs w:val="28"/>
        </w:rPr>
        <w:t xml:space="preserve">. </w:t>
      </w:r>
      <w:r w:rsidRPr="00A52BFD">
        <w:rPr>
          <w:sz w:val="28"/>
          <w:szCs w:val="28"/>
        </w:rPr>
        <w:fldChar w:fldCharType="begin"/>
      </w:r>
      <w:r w:rsidRPr="00A52BFD">
        <w:rPr>
          <w:sz w:val="28"/>
          <w:szCs w:val="28"/>
        </w:rPr>
        <w:instrText xml:space="preserve"> ADDIN EN.CITE &lt;EndNote&gt;&lt;Cite AuthorYear="1"&gt;&lt;Author&gt;Van Leeuwen&lt;/Author&gt;&lt;Year&gt;2005&lt;/Year&gt;&lt;RecNum&gt;54&lt;/RecNum&gt;&lt;DisplayText&gt;Van Leeuwen (2005)&lt;/DisplayText&gt;&lt;record&gt;&lt;rec-number&gt;54&lt;/rec-number&gt;&lt;foreign-keys&gt;&lt;key app="EN" db-id="wf5d5ws2gs5x2see5p1xvzp2pv2fa2vxefw2" timestamp="1645664496"&gt;54&lt;/key&gt;&lt;/foreign-keys&gt;&lt;ref-type name="Book"&gt;6&lt;/ref-type&gt;&lt;contributors&gt;&lt;authors&gt;&lt;author&gt;Van Leeuwen, Theo&lt;/author&gt;&lt;/authors&gt;&lt;/contributors&gt;&lt;titles&gt;&lt;title&gt;Introducing social semiotics&lt;/title&gt;&lt;/titles&gt;&lt;dates&gt;&lt;year&gt;2005&lt;/year&gt;&lt;/dates&gt;&lt;publisher&gt;Psychology Press&lt;/publisher&gt;&lt;isbn&gt;0415249430&lt;/isbn&gt;&lt;urls&gt;&lt;/urls&gt;&lt;/record&gt;&lt;/Cite&gt;&lt;/EndNote&gt;</w:instrText>
      </w:r>
      <w:r w:rsidRPr="00A52BFD">
        <w:rPr>
          <w:sz w:val="28"/>
          <w:szCs w:val="28"/>
        </w:rPr>
        <w:fldChar w:fldCharType="separate"/>
      </w:r>
      <w:r w:rsidRPr="00A52BFD">
        <w:rPr>
          <w:sz w:val="28"/>
          <w:szCs w:val="28"/>
        </w:rPr>
        <w:t>Van Leeuwen (2005)</w:t>
      </w:r>
      <w:r w:rsidRPr="00A52BFD">
        <w:rPr>
          <w:sz w:val="28"/>
          <w:szCs w:val="28"/>
        </w:rPr>
        <w:fldChar w:fldCharType="end"/>
      </w:r>
      <w:r w:rsidRPr="00A52BFD">
        <w:rPr>
          <w:sz w:val="28"/>
          <w:szCs w:val="28"/>
        </w:rPr>
        <w:t xml:space="preserve"> points out that “multimodality means the combination of different semiotic modes—for example, language and music—in a communicative artifact or event”. A more specific definition is that “multimodal discourse involves the interaction of multiple semiotic resources such as language, gesture, dress, architecture, proximity lighting, movement, gaze, camera angle, and so on” </w:t>
      </w:r>
      <w:r w:rsidRPr="00A52BFD">
        <w:rPr>
          <w:sz w:val="28"/>
          <w:szCs w:val="28"/>
        </w:rPr>
        <w:fldChar w:fldCharType="begin"/>
      </w:r>
      <w:r w:rsidRPr="00A52BFD">
        <w:rPr>
          <w:sz w:val="28"/>
          <w:szCs w:val="28"/>
        </w:rPr>
        <w:instrText xml:space="preserve"> ADDIN EN.CITE &lt;EndNote&gt;&lt;Cite&gt;&lt;Author&gt;O&amp;apos;Halloran&lt;/Author&gt;&lt;Year&gt;2011&lt;/Year&gt;&lt;RecNum&gt;55&lt;/RecNum&gt;&lt;DisplayText&gt;(O&amp;apos;Halloran, Tan, Smith, &amp;amp; Podlasov, 2011)&lt;/DisplayText&gt;&lt;record&gt;&lt;rec-number&gt;55&lt;/rec-number&gt;&lt;foreign-keys&gt;&lt;key app="EN" db-id="wf5d5ws2gs5x2see5p1xvzp2pv2fa2vxefw2" timestamp="1645664680"&gt;55&lt;/key&gt;&lt;/foreign-keys&gt;&lt;ref-type name="Journal Article"&gt;17&lt;/ref-type&gt;&lt;contributors&gt;&lt;authors&gt;&lt;author&gt;O&amp;apos;Halloran, Kay L&lt;/author&gt;&lt;author&gt;Tan, Sabine&lt;/author&gt;&lt;author&gt;Smith, Bradley A&lt;/author&gt;&lt;author&gt;Podlasov, Alexey&lt;/author&gt;&lt;/authors&gt;&lt;/contributors&gt;&lt;titles&gt;&lt;title&gt;Multimodal analysis within an interactive software environment: critical discourse perspectives&lt;/title&gt;&lt;secondary-title&gt;Critical Discourse Studies&lt;/secondary-title&gt;&lt;/titles&gt;&lt;periodical&gt;&lt;full-title&gt;Critical Discourse Studies&lt;/full-title&gt;&lt;/periodical&gt;&lt;pages&gt;109-125&lt;/pages&gt;&lt;volume&gt;8&lt;/volume&gt;&lt;number&gt;2&lt;/number&gt;&lt;dates&gt;&lt;year&gt;2011&lt;/year&gt;&lt;/dates&gt;&lt;isbn&gt;1740-5904&lt;/isbn&gt;&lt;urls&gt;&lt;/urls&gt;&lt;/record&gt;&lt;/Cite&gt;&lt;/EndNote&gt;</w:instrText>
      </w:r>
      <w:r w:rsidRPr="00A52BFD">
        <w:rPr>
          <w:sz w:val="28"/>
          <w:szCs w:val="28"/>
        </w:rPr>
        <w:fldChar w:fldCharType="separate"/>
      </w:r>
      <w:r w:rsidRPr="00A52BFD">
        <w:rPr>
          <w:sz w:val="28"/>
          <w:szCs w:val="28"/>
        </w:rPr>
        <w:t>(O'Halloran, Tan, Smith, &amp; Podlasov, 2011)</w:t>
      </w:r>
      <w:r w:rsidRPr="00A52BFD">
        <w:rPr>
          <w:sz w:val="28"/>
          <w:szCs w:val="28"/>
        </w:rPr>
        <w:fldChar w:fldCharType="end"/>
      </w:r>
      <w:r w:rsidRPr="00A52BFD">
        <w:rPr>
          <w:sz w:val="28"/>
          <w:szCs w:val="28"/>
        </w:rPr>
        <w:t xml:space="preserve">. </w:t>
      </w:r>
    </w:p>
    <w:p w14:paraId="20E17D2C" w14:textId="47D0D7F4" w:rsidR="007D3F54" w:rsidRPr="00A52BFD" w:rsidRDefault="007D3F54" w:rsidP="00E55608">
      <w:pPr>
        <w:ind w:right="804"/>
        <w:jc w:val="both"/>
        <w:rPr>
          <w:sz w:val="28"/>
          <w:szCs w:val="28"/>
        </w:rPr>
      </w:pPr>
      <w:r w:rsidRPr="00A52BFD">
        <w:rPr>
          <w:sz w:val="28"/>
          <w:szCs w:val="28"/>
        </w:rPr>
        <w:t xml:space="preserve">In brief, </w:t>
      </w:r>
      <w:r w:rsidRPr="00A52BFD">
        <w:rPr>
          <w:sz w:val="28"/>
          <w:szCs w:val="28"/>
        </w:rPr>
        <w:fldChar w:fldCharType="begin"/>
      </w:r>
      <w:r w:rsidRPr="00A52BFD">
        <w:rPr>
          <w:sz w:val="28"/>
          <w:szCs w:val="28"/>
        </w:rPr>
        <w:instrText xml:space="preserve"> ADDIN EN.CITE &lt;EndNote&gt;&lt;Cite AuthorYear="1"&gt;&lt;Author&gt;O’Halloran&lt;/Author&gt;&lt;Year&gt;2004&lt;/Year&gt;&lt;RecNum&gt;56&lt;/RecNum&gt;&lt;Pages&gt;1&lt;/Pages&gt;&lt;DisplayText&gt;O’Halloran (2004, p. 1)&lt;/DisplayText&gt;&lt;record&gt;&lt;rec-number&gt;56&lt;/rec-number&gt;&lt;foreign-keys&gt;&lt;key app="EN" db-id="wf5d5ws2gs5x2see5p1xvzp2pv2fa2vxefw2" timestamp="1645665074"&gt;56&lt;/key&gt;&lt;/foreign-keys&gt;&lt;ref-type name="Journal Article"&gt;17&lt;/ref-type&gt;&lt;contributors&gt;&lt;authors&gt;&lt;author&gt;O’Halloran, Kay L&lt;/author&gt;&lt;/authors&gt;&lt;/contributors&gt;&lt;titles&gt;&lt;title&gt;Visual semiosis in film&lt;/title&gt;&lt;secondary-title&gt;Multimodal discourse analysis: Systemic functional perspectives&lt;/secondary-title&gt;&lt;/titles&gt;&lt;periodical&gt;&lt;full-title&gt;Multimodal discourse analysis: Systemic functional perspectives&lt;/full-title&gt;&lt;/periodical&gt;&lt;pages&gt;109-130&lt;/pages&gt;&lt;dates&gt;&lt;year&gt;2004&lt;/year&gt;&lt;/dates&gt;&lt;urls&gt;&lt;/urls&gt;&lt;/record&gt;&lt;/Cite&gt;&lt;/EndNote&gt;</w:instrText>
      </w:r>
      <w:r w:rsidRPr="00A52BFD">
        <w:rPr>
          <w:sz w:val="28"/>
          <w:szCs w:val="28"/>
        </w:rPr>
        <w:fldChar w:fldCharType="separate"/>
      </w:r>
      <w:r w:rsidRPr="00A52BFD">
        <w:rPr>
          <w:sz w:val="28"/>
          <w:szCs w:val="28"/>
        </w:rPr>
        <w:t>O’Halloran (2004, p. 1)</w:t>
      </w:r>
      <w:r w:rsidRPr="00A52BFD">
        <w:rPr>
          <w:sz w:val="28"/>
          <w:szCs w:val="28"/>
        </w:rPr>
        <w:fldChar w:fldCharType="end"/>
      </w:r>
      <w:r w:rsidRPr="00A52BFD">
        <w:rPr>
          <w:sz w:val="28"/>
          <w:szCs w:val="28"/>
        </w:rPr>
        <w:t xml:space="preserve"> states that Multimodal Critical Discourse Analysis aims to “investigate meaning arising from the integrated use of semiotic resources and represents the early stages in a shift of focus in linguistic enquiry where language use is no longer theorized as an isolated phenomenon“ (O’Halloran, 2004, p.1). </w:t>
      </w:r>
      <w:proofErr w:type="gramStart"/>
      <w:r w:rsidR="00E55608">
        <w:rPr>
          <w:sz w:val="28"/>
          <w:szCs w:val="28"/>
        </w:rPr>
        <w:t>Similar to</w:t>
      </w:r>
      <w:proofErr w:type="gramEnd"/>
      <w:r w:rsidR="00E55608" w:rsidRPr="00A52BFD">
        <w:rPr>
          <w:sz w:val="28"/>
          <w:szCs w:val="28"/>
        </w:rPr>
        <w:t xml:space="preserve"> </w:t>
      </w:r>
      <w:r w:rsidRPr="00A52BFD">
        <w:rPr>
          <w:sz w:val="28"/>
          <w:szCs w:val="28"/>
        </w:rPr>
        <w:t>Critical Discourse Analysis, Multimodal Critical Discourse Analysis</w:t>
      </w:r>
      <w:r w:rsidR="00E55608">
        <w:rPr>
          <w:sz w:val="28"/>
          <w:szCs w:val="28"/>
        </w:rPr>
        <w:t xml:space="preserve"> also</w:t>
      </w:r>
      <w:r w:rsidRPr="00A52BFD">
        <w:rPr>
          <w:sz w:val="28"/>
          <w:szCs w:val="28"/>
        </w:rPr>
        <w:t xml:space="preserve"> claims that visual communication </w:t>
      </w:r>
      <w:r w:rsidR="00E55608">
        <w:rPr>
          <w:sz w:val="28"/>
          <w:szCs w:val="28"/>
        </w:rPr>
        <w:t xml:space="preserve">is </w:t>
      </w:r>
      <w:r w:rsidRPr="00A52BFD">
        <w:rPr>
          <w:sz w:val="28"/>
          <w:szCs w:val="28"/>
        </w:rPr>
        <w:t>shape</w:t>
      </w:r>
      <w:r w:rsidR="00E55608">
        <w:rPr>
          <w:sz w:val="28"/>
          <w:szCs w:val="28"/>
        </w:rPr>
        <w:t>d</w:t>
      </w:r>
      <w:r w:rsidRPr="00A52BFD">
        <w:rPr>
          <w:sz w:val="28"/>
          <w:szCs w:val="28"/>
        </w:rPr>
        <w:t xml:space="preserve"> and </w:t>
      </w:r>
      <w:r w:rsidR="00E55608" w:rsidRPr="00E55608">
        <w:rPr>
          <w:sz w:val="28"/>
          <w:szCs w:val="28"/>
        </w:rPr>
        <w:t>can shape society in return</w:t>
      </w:r>
      <w:r w:rsidRPr="00A52BFD">
        <w:rPr>
          <w:sz w:val="28"/>
          <w:szCs w:val="28"/>
        </w:rPr>
        <w:t xml:space="preserve">. Multimodal Critical Discourse Analysis is also “interested with the role that visual semiotic choices play in power relations” </w:t>
      </w:r>
      <w:r w:rsidRPr="00A52BFD">
        <w:rPr>
          <w:sz w:val="28"/>
          <w:szCs w:val="28"/>
        </w:rPr>
        <w:fldChar w:fldCharType="begin"/>
      </w:r>
      <w:r w:rsidRPr="00A52BFD">
        <w:rPr>
          <w:sz w:val="28"/>
          <w:szCs w:val="28"/>
        </w:rPr>
        <w:instrText xml:space="preserve"> ADDIN EN.CITE &lt;EndNote&gt;&lt;Cite&gt;&lt;Author&gt;Çoşkun&lt;/Author&gt;&lt;Year&gt;2015&lt;/Year&gt;&lt;RecNum&gt;52&lt;/RecNum&gt;&lt;Pages&gt;42&lt;/Pages&gt;&lt;DisplayText&gt;(Çoşkun, 2015, p. 42)&lt;/DisplayText&gt;&lt;record&gt;&lt;rec-number&gt;52&lt;/rec-number&gt;&lt;foreign-keys&gt;&lt;key app="EN" db-id="wf5d5ws2gs5x2see5p1xvzp2pv2fa2vxefw2" timestamp="1645663586"&gt;52&lt;/key&gt;&lt;/foreign-keys&gt;&lt;ref-type name="Journal Article"&gt;17&lt;/ref-type&gt;&lt;contributors&gt;&lt;authors&gt;&lt;author&gt;Çoşkun, Gül Esra&lt;/author&gt;&lt;/authors&gt;&lt;/contributors&gt;&lt;titles&gt;&lt;title&gt;Use of Multimodal Critical Discouse Analysis in Media Studies&lt;/title&gt;&lt;secondary-title&gt;The Online Journal of Communication and Media–July&lt;/secondary-title&gt;&lt;/titles&gt;&lt;periodical&gt;&lt;full-title&gt;The Online Journal of Communication and Media–July&lt;/full-title&gt;&lt;/periodical&gt;&lt;pages&gt;4043&lt;/pages&gt;&lt;volume&gt;1&lt;/volume&gt;&lt;number&gt;3&lt;/number&gt;&lt;dates&gt;&lt;year&gt;2015&lt;/year&gt;&lt;/dates&gt;&lt;urls&gt;&lt;/urls&gt;&lt;/record&gt;&lt;/Cite&gt;&lt;/EndNote&gt;</w:instrText>
      </w:r>
      <w:r w:rsidRPr="00A52BFD">
        <w:rPr>
          <w:sz w:val="28"/>
          <w:szCs w:val="28"/>
        </w:rPr>
        <w:fldChar w:fldCharType="separate"/>
      </w:r>
      <w:r w:rsidRPr="00A52BFD">
        <w:rPr>
          <w:sz w:val="28"/>
          <w:szCs w:val="28"/>
        </w:rPr>
        <w:t>(Çoşkun, 2015, p. 42)</w:t>
      </w:r>
      <w:r w:rsidRPr="00A52BFD">
        <w:rPr>
          <w:sz w:val="28"/>
          <w:szCs w:val="28"/>
        </w:rPr>
        <w:fldChar w:fldCharType="end"/>
      </w:r>
      <w:r w:rsidRPr="00A52BFD">
        <w:rPr>
          <w:sz w:val="28"/>
          <w:szCs w:val="28"/>
        </w:rPr>
        <w:t xml:space="preserve">. Here are the basic steps of Multimodal Critical Discourse Analysis that is summarized from David Machin and Andrea Mayr’s enlightening work </w:t>
      </w:r>
      <w:r w:rsidRPr="00A52BFD">
        <w:rPr>
          <w:i/>
          <w:iCs/>
          <w:sz w:val="28"/>
          <w:szCs w:val="28"/>
        </w:rPr>
        <w:t>How to Do Critical Discourse Analysis: A Multimodal Introduction:</w:t>
      </w:r>
    </w:p>
    <w:p w14:paraId="058BD548" w14:textId="77777777" w:rsidR="007D3F54" w:rsidRPr="00A52BFD" w:rsidRDefault="007D3F54" w:rsidP="007D3F54">
      <w:pPr>
        <w:pStyle w:val="BodyText"/>
        <w:numPr>
          <w:ilvl w:val="0"/>
          <w:numId w:val="41"/>
        </w:numPr>
        <w:rPr>
          <w:sz w:val="28"/>
          <w:szCs w:val="28"/>
        </w:rPr>
      </w:pPr>
      <w:r w:rsidRPr="00A52BFD">
        <w:rPr>
          <w:sz w:val="28"/>
          <w:szCs w:val="28"/>
        </w:rPr>
        <w:t>Multimodal Critical Discourse Analysis considers basic lexical analysis of the texts. And then uses analysis of individual visual semiotic choices in texts.</w:t>
      </w:r>
    </w:p>
    <w:p w14:paraId="6081EBE5" w14:textId="77777777" w:rsidR="007D3F54" w:rsidRPr="00A52BFD" w:rsidRDefault="007D3F54" w:rsidP="007D3F54">
      <w:pPr>
        <w:pStyle w:val="BodyText"/>
        <w:numPr>
          <w:ilvl w:val="0"/>
          <w:numId w:val="41"/>
        </w:numPr>
        <w:rPr>
          <w:sz w:val="28"/>
          <w:szCs w:val="28"/>
        </w:rPr>
      </w:pPr>
      <w:r w:rsidRPr="00A52BFD">
        <w:rPr>
          <w:sz w:val="28"/>
          <w:szCs w:val="28"/>
        </w:rPr>
        <w:t>Multimodal Critical Discourse Analysis looks semiotic resources representing the attitudes of speakers. Analyzing quoting verbs, representation of the attitude of speakers through visual semiotic resources, gaze, poses, etc.</w:t>
      </w:r>
    </w:p>
    <w:p w14:paraId="734387A1" w14:textId="77777777" w:rsidR="007D3F54" w:rsidRPr="00A52BFD" w:rsidRDefault="007D3F54" w:rsidP="007D3F54">
      <w:pPr>
        <w:pStyle w:val="BodyText"/>
        <w:numPr>
          <w:ilvl w:val="0"/>
          <w:numId w:val="41"/>
        </w:numPr>
        <w:rPr>
          <w:sz w:val="28"/>
          <w:szCs w:val="28"/>
        </w:rPr>
      </w:pPr>
      <w:r w:rsidRPr="00A52BFD">
        <w:rPr>
          <w:sz w:val="28"/>
          <w:szCs w:val="28"/>
        </w:rPr>
        <w:t xml:space="preserve">Linguistic and visual semiotic resources available for representing people and naming strategies. Multimodal Critical Discourse Analysis looks how through language and image, some participants are individualized or collectivized, made specific, generic, </w:t>
      </w:r>
      <w:proofErr w:type="gramStart"/>
      <w:r w:rsidRPr="00A52BFD">
        <w:rPr>
          <w:sz w:val="28"/>
          <w:szCs w:val="28"/>
        </w:rPr>
        <w:t>personalized</w:t>
      </w:r>
      <w:proofErr w:type="gramEnd"/>
      <w:r w:rsidRPr="00A52BFD">
        <w:rPr>
          <w:sz w:val="28"/>
          <w:szCs w:val="28"/>
        </w:rPr>
        <w:t xml:space="preserve"> or impersonalized, objectivated, </w:t>
      </w:r>
      <w:proofErr w:type="spellStart"/>
      <w:r w:rsidRPr="00A52BFD">
        <w:rPr>
          <w:sz w:val="28"/>
          <w:szCs w:val="28"/>
        </w:rPr>
        <w:t>anonymised</w:t>
      </w:r>
      <w:proofErr w:type="spellEnd"/>
      <w:r w:rsidRPr="00A52BFD">
        <w:rPr>
          <w:sz w:val="28"/>
          <w:szCs w:val="28"/>
        </w:rPr>
        <w:t xml:space="preserve"> aggregated and suppressed.</w:t>
      </w:r>
    </w:p>
    <w:p w14:paraId="00B72AB9" w14:textId="77777777" w:rsidR="007D3F54" w:rsidRPr="00A52BFD" w:rsidRDefault="007D3F54" w:rsidP="007D3F54">
      <w:pPr>
        <w:pStyle w:val="BodyText"/>
        <w:numPr>
          <w:ilvl w:val="0"/>
          <w:numId w:val="41"/>
        </w:numPr>
        <w:rPr>
          <w:sz w:val="28"/>
          <w:szCs w:val="28"/>
        </w:rPr>
      </w:pPr>
      <w:r w:rsidRPr="00A52BFD">
        <w:rPr>
          <w:sz w:val="28"/>
          <w:szCs w:val="28"/>
        </w:rPr>
        <w:t xml:space="preserve">Multimodal Critical Discourse Analysis finds out the way linguistic and visual semiotic resources represent what people do. There are several </w:t>
      </w:r>
      <w:r w:rsidRPr="00A52BFD">
        <w:rPr>
          <w:sz w:val="28"/>
          <w:szCs w:val="28"/>
        </w:rPr>
        <w:lastRenderedPageBreak/>
        <w:t>resources available for representing the same action. Some participants are always represented engaging in mental type actions, while others are being represented engaging with material actions.</w:t>
      </w:r>
    </w:p>
    <w:p w14:paraId="0DEE98CF" w14:textId="77777777" w:rsidR="007D3F54" w:rsidRPr="00A52BFD" w:rsidRDefault="007D3F54" w:rsidP="007D3F54">
      <w:pPr>
        <w:pStyle w:val="BodyText"/>
        <w:numPr>
          <w:ilvl w:val="0"/>
          <w:numId w:val="41"/>
        </w:numPr>
        <w:rPr>
          <w:sz w:val="28"/>
          <w:szCs w:val="28"/>
        </w:rPr>
      </w:pPr>
      <w:r w:rsidRPr="00A52BFD">
        <w:rPr>
          <w:sz w:val="28"/>
          <w:szCs w:val="28"/>
        </w:rPr>
        <w:t>Multimodal Critical Discourse Analysis deals with metaphorical tropes in discourse, i.e., with the issue of how different kinds of metaphors and other rhetorical tropes are used in different contexts to attempt to shape understandings.</w:t>
      </w:r>
    </w:p>
    <w:p w14:paraId="1568E703" w14:textId="77777777" w:rsidR="007D3F54" w:rsidRDefault="007D3F54" w:rsidP="007D3F54">
      <w:pPr>
        <w:pStyle w:val="BodyText"/>
        <w:numPr>
          <w:ilvl w:val="0"/>
          <w:numId w:val="41"/>
        </w:numPr>
        <w:rPr>
          <w:sz w:val="28"/>
          <w:szCs w:val="28"/>
        </w:rPr>
      </w:pPr>
      <w:r w:rsidRPr="00A52BFD">
        <w:rPr>
          <w:sz w:val="28"/>
          <w:szCs w:val="28"/>
        </w:rPr>
        <w:t>Nominalization and presupposition in language is a study area of Multimodal Critical Discourse Analysis as well.</w:t>
      </w:r>
    </w:p>
    <w:p w14:paraId="0F3FB6C8" w14:textId="77777777" w:rsidR="00A86D8A" w:rsidRPr="00A52BFD" w:rsidRDefault="00A86D8A" w:rsidP="00A86D8A">
      <w:pPr>
        <w:pStyle w:val="BodyText"/>
        <w:ind w:left="720"/>
        <w:rPr>
          <w:sz w:val="28"/>
          <w:szCs w:val="28"/>
        </w:rPr>
      </w:pPr>
    </w:p>
    <w:p w14:paraId="1DF459C5" w14:textId="62DE860B" w:rsidR="004B34D5" w:rsidRPr="000D05E4" w:rsidRDefault="004B34D5" w:rsidP="006A49C3">
      <w:pPr>
        <w:pStyle w:val="Heading2"/>
      </w:pPr>
      <w:r w:rsidRPr="000D05E4">
        <w:t>Discourse theorizations</w:t>
      </w:r>
    </w:p>
    <w:p w14:paraId="0ED6FF27" w14:textId="37BAC623" w:rsidR="0078468D" w:rsidRPr="0060052E" w:rsidRDefault="009A2782" w:rsidP="006A10EE">
      <w:pPr>
        <w:pStyle w:val="BodyText"/>
        <w:rPr>
          <w:rFonts w:asciiTheme="majorBidi" w:hAnsiTheme="majorBidi" w:cstheme="majorBidi"/>
          <w:sz w:val="28"/>
          <w:szCs w:val="28"/>
        </w:rPr>
      </w:pPr>
      <w:r w:rsidRPr="0060052E">
        <w:rPr>
          <w:rFonts w:asciiTheme="majorBidi" w:hAnsiTheme="majorBidi" w:cstheme="majorBidi"/>
          <w:sz w:val="28"/>
          <w:szCs w:val="28"/>
        </w:rPr>
        <w:t xml:space="preserve">Considering </w:t>
      </w:r>
      <w:r w:rsidR="00EB4D3F">
        <w:rPr>
          <w:rFonts w:asciiTheme="majorBidi" w:hAnsiTheme="majorBidi" w:cstheme="majorBidi"/>
          <w:sz w:val="28"/>
          <w:szCs w:val="28"/>
        </w:rPr>
        <w:t>that there is a</w:t>
      </w:r>
      <w:r w:rsidRPr="0060052E">
        <w:rPr>
          <w:rFonts w:asciiTheme="majorBidi" w:hAnsiTheme="majorBidi" w:cstheme="majorBidi"/>
          <w:sz w:val="28"/>
          <w:szCs w:val="28"/>
        </w:rPr>
        <w:t xml:space="preserve"> change in our life communication, </w:t>
      </w:r>
      <w:r w:rsidR="00EB4D3F">
        <w:rPr>
          <w:rFonts w:asciiTheme="majorBidi" w:hAnsiTheme="majorBidi" w:cstheme="majorBidi"/>
          <w:sz w:val="28"/>
          <w:szCs w:val="28"/>
        </w:rPr>
        <w:t xml:space="preserve">also </w:t>
      </w:r>
      <w:r w:rsidRPr="0060052E">
        <w:rPr>
          <w:rFonts w:asciiTheme="majorBidi" w:hAnsiTheme="majorBidi" w:cstheme="majorBidi"/>
          <w:sz w:val="28"/>
          <w:szCs w:val="28"/>
        </w:rPr>
        <w:t xml:space="preserve">there is an engagement in both language and other social semiotic daily communication. Fairclough argues that language is an inseparable part of </w:t>
      </w:r>
      <w:r w:rsidR="006A10EE" w:rsidRPr="0060052E">
        <w:rPr>
          <w:rFonts w:asciiTheme="majorBidi" w:hAnsiTheme="majorBidi" w:cstheme="majorBidi"/>
          <w:sz w:val="28"/>
          <w:szCs w:val="28"/>
        </w:rPr>
        <w:t>life,</w:t>
      </w:r>
      <w:r w:rsidRPr="0060052E">
        <w:rPr>
          <w:rFonts w:asciiTheme="majorBidi" w:hAnsiTheme="majorBidi" w:cstheme="majorBidi"/>
          <w:sz w:val="28"/>
          <w:szCs w:val="28"/>
        </w:rPr>
        <w:t xml:space="preserve"> and it </w:t>
      </w:r>
      <w:r w:rsidR="006A10EE" w:rsidRPr="0060052E">
        <w:rPr>
          <w:rFonts w:asciiTheme="majorBidi" w:hAnsiTheme="majorBidi" w:cstheme="majorBidi"/>
          <w:sz w:val="28"/>
          <w:szCs w:val="28"/>
        </w:rPr>
        <w:t>relates to</w:t>
      </w:r>
      <w:r w:rsidRPr="0060052E">
        <w:rPr>
          <w:rFonts w:asciiTheme="majorBidi" w:hAnsiTheme="majorBidi" w:cstheme="majorBidi"/>
          <w:sz w:val="28"/>
          <w:szCs w:val="28"/>
        </w:rPr>
        <w:t xml:space="preserve"> the other aspects of social life, thus social analysis and research should always take language into consideration. He adds that one of the most productive ways of making social research is to focus on the language and discourse analysis. He also rejects the approach that says, “</w:t>
      </w:r>
      <w:r w:rsidR="00EB4D3F">
        <w:rPr>
          <w:rFonts w:asciiTheme="majorBidi" w:hAnsiTheme="majorBidi" w:cstheme="majorBidi"/>
          <w:sz w:val="28"/>
          <w:szCs w:val="28"/>
        </w:rPr>
        <w:t>e</w:t>
      </w:r>
      <w:r w:rsidRPr="0060052E">
        <w:rPr>
          <w:rFonts w:asciiTheme="majorBidi" w:hAnsiTheme="majorBidi" w:cstheme="majorBidi"/>
          <w:sz w:val="28"/>
          <w:szCs w:val="28"/>
        </w:rPr>
        <w:t>verything is a discourse” and reduces social life into language</w:t>
      </w:r>
      <w:r w:rsidR="00430DBB" w:rsidRPr="0060052E">
        <w:rPr>
          <w:rFonts w:asciiTheme="majorBidi" w:hAnsiTheme="majorBidi" w:cstheme="majorBidi"/>
          <w:sz w:val="28"/>
          <w:szCs w:val="28"/>
        </w:rPr>
        <w:t xml:space="preserve"> </w:t>
      </w:r>
      <w:r w:rsidR="00430DBB" w:rsidRPr="0060052E">
        <w:rPr>
          <w:rFonts w:asciiTheme="majorBidi" w:hAnsiTheme="majorBidi" w:cstheme="majorBidi"/>
          <w:sz w:val="28"/>
          <w:szCs w:val="28"/>
        </w:rPr>
        <w:fldChar w:fldCharType="begin"/>
      </w:r>
      <w:r w:rsidR="00430DBB" w:rsidRPr="0060052E">
        <w:rPr>
          <w:rFonts w:asciiTheme="majorBidi" w:hAnsiTheme="majorBidi" w:cstheme="majorBidi"/>
          <w:sz w:val="28"/>
          <w:szCs w:val="28"/>
        </w:rPr>
        <w:instrText xml:space="preserve"> ADDIN EN.CITE &lt;EndNote&gt;&lt;Cite&gt;&lt;Author&gt;Fairclough&lt;/Author&gt;&lt;Year&gt;2003&lt;/Year&gt;&lt;RecNum&gt;46&lt;/RecNum&gt;&lt;Pages&gt;2&lt;/Pages&gt;&lt;DisplayText&gt;(Fairclough, 2003, p. 2)&lt;/DisplayText&gt;&lt;record&gt;&lt;rec-number&gt;46&lt;/rec-number&gt;&lt;foreign-keys&gt;&lt;key app="EN" db-id="wf5d5ws2gs5x2see5p1xvzp2pv2fa2vxefw2" timestamp="1645662914"&gt;46&lt;/key&gt;&lt;/foreign-keys&gt;&lt;ref-type name="Book"&gt;6&lt;/ref-type&gt;&lt;contributors&gt;&lt;authors&gt;&lt;author&gt;Fairclough, Norman&lt;/author&gt;&lt;/authors&gt;&lt;/contributors&gt;&lt;titles&gt;&lt;title&gt;Analysing discourse: Textual analysis for social research&lt;/title&gt;&lt;/titles&gt;&lt;dates&gt;&lt;year&gt;2003&lt;/year&gt;&lt;/dates&gt;&lt;publisher&gt;Psychology Press&lt;/publisher&gt;&lt;isbn&gt;0415258936&lt;/isbn&gt;&lt;urls&gt;&lt;/urls&gt;&lt;/record&gt;&lt;/Cite&gt;&lt;/EndNote&gt;</w:instrText>
      </w:r>
      <w:r w:rsidR="00430DBB" w:rsidRPr="0060052E">
        <w:rPr>
          <w:rFonts w:asciiTheme="majorBidi" w:hAnsiTheme="majorBidi" w:cstheme="majorBidi"/>
          <w:sz w:val="28"/>
          <w:szCs w:val="28"/>
        </w:rPr>
        <w:fldChar w:fldCharType="separate"/>
      </w:r>
      <w:r w:rsidR="00430DBB" w:rsidRPr="0060052E">
        <w:rPr>
          <w:rFonts w:asciiTheme="majorBidi" w:hAnsiTheme="majorBidi" w:cstheme="majorBidi"/>
          <w:sz w:val="28"/>
          <w:szCs w:val="28"/>
        </w:rPr>
        <w:t>(Fairclough, 2003, p. 2)</w:t>
      </w:r>
      <w:r w:rsidR="00430DBB" w:rsidRPr="0060052E">
        <w:rPr>
          <w:rFonts w:asciiTheme="majorBidi" w:hAnsiTheme="majorBidi" w:cstheme="majorBidi"/>
          <w:sz w:val="28"/>
          <w:szCs w:val="28"/>
        </w:rPr>
        <w:fldChar w:fldCharType="end"/>
      </w:r>
      <w:r w:rsidR="00430DBB" w:rsidRPr="0060052E">
        <w:rPr>
          <w:rFonts w:asciiTheme="majorBidi" w:hAnsiTheme="majorBidi" w:cstheme="majorBidi"/>
          <w:sz w:val="28"/>
          <w:szCs w:val="28"/>
        </w:rPr>
        <w:t xml:space="preserve">. </w:t>
      </w:r>
      <w:r w:rsidRPr="0060052E">
        <w:rPr>
          <w:rFonts w:asciiTheme="majorBidi" w:hAnsiTheme="majorBidi" w:cstheme="majorBidi"/>
          <w:sz w:val="28"/>
          <w:szCs w:val="28"/>
        </w:rPr>
        <w:t>That is, language in use, whether this is in the form of spoken language or text, is always and inevitably constructed across multiple modes of c</w:t>
      </w:r>
      <w:r w:rsidR="00087FF8" w:rsidRPr="0060052E">
        <w:rPr>
          <w:rFonts w:asciiTheme="majorBidi" w:hAnsiTheme="majorBidi" w:cstheme="majorBidi"/>
          <w:sz w:val="28"/>
          <w:szCs w:val="28"/>
        </w:rPr>
        <w:t>ommunication</w:t>
      </w:r>
      <w:r w:rsidRPr="0060052E">
        <w:rPr>
          <w:rFonts w:asciiTheme="majorBidi" w:hAnsiTheme="majorBidi" w:cstheme="majorBidi"/>
          <w:sz w:val="28"/>
          <w:szCs w:val="28"/>
        </w:rPr>
        <w:t>, including speech and gesture not just in spoken language but through such “contextual” phenomena as the use of the physical spaces in which we carry out our discursive actions or the design, papers, and typography of the documents within which our texts are presented</w:t>
      </w:r>
      <w:r w:rsidR="00430DBB" w:rsidRPr="0060052E">
        <w:rPr>
          <w:rFonts w:asciiTheme="majorBidi" w:hAnsiTheme="majorBidi" w:cstheme="majorBidi"/>
          <w:sz w:val="28"/>
          <w:szCs w:val="28"/>
        </w:rPr>
        <w:t xml:space="preserve"> </w:t>
      </w:r>
      <w:r w:rsidR="00430DBB" w:rsidRPr="0060052E">
        <w:rPr>
          <w:rFonts w:asciiTheme="majorBidi" w:hAnsiTheme="majorBidi" w:cstheme="majorBidi"/>
          <w:sz w:val="28"/>
          <w:szCs w:val="28"/>
        </w:rPr>
        <w:fldChar w:fldCharType="begin"/>
      </w:r>
      <w:r w:rsidR="00430DBB" w:rsidRPr="0060052E">
        <w:rPr>
          <w:rFonts w:asciiTheme="majorBidi" w:hAnsiTheme="majorBidi" w:cstheme="majorBidi"/>
          <w:sz w:val="28"/>
          <w:szCs w:val="28"/>
        </w:rPr>
        <w:instrText xml:space="preserve"> ADDIN EN.CITE &lt;EndNote&gt;&lt;Cite&gt;&lt;Author&gt;Scollon&lt;/Author&gt;&lt;Year&gt;2004&lt;/Year&gt;&lt;RecNum&gt;48&lt;/RecNum&gt;&lt;DisplayText&gt;(Scollon &amp;amp; Levine, 2004)&lt;/DisplayText&gt;&lt;record&gt;&lt;rec-number&gt;48&lt;/rec-number&gt;&lt;foreign-keys&gt;&lt;key app="EN" db-id="wf5d5ws2gs5x2see5p1xvzp2pv2fa2vxefw2" timestamp="1645663097"&gt;48&lt;/key&gt;&lt;/foreign-keys&gt;&lt;ref-type name="Journal Article"&gt;17&lt;/ref-type&gt;&lt;contributors&gt;&lt;authors&gt;&lt;author&gt;Scollon, R&lt;/author&gt;&lt;author&gt;Levine, P&lt;/author&gt;&lt;/authors&gt;&lt;/contributors&gt;&lt;titles&gt;&lt;title&gt;Multimadol Discourse Analysis as the Con-fluence of Discourse and Technology&lt;/title&gt;&lt;secondary-title&gt;Discourse and Technology&lt;/secondary-title&gt;&lt;/titles&gt;&lt;periodical&gt;&lt;full-title&gt;Discourse and Technology&lt;/full-title&gt;&lt;/periodical&gt;&lt;dates&gt;&lt;year&gt;2004&lt;/year&gt;&lt;/dates&gt;&lt;urls&gt;&lt;/urls&gt;&lt;/record&gt;&lt;/Cite&gt;&lt;/EndNote&gt;</w:instrText>
      </w:r>
      <w:r w:rsidR="00430DBB" w:rsidRPr="0060052E">
        <w:rPr>
          <w:rFonts w:asciiTheme="majorBidi" w:hAnsiTheme="majorBidi" w:cstheme="majorBidi"/>
          <w:sz w:val="28"/>
          <w:szCs w:val="28"/>
        </w:rPr>
        <w:fldChar w:fldCharType="separate"/>
      </w:r>
      <w:r w:rsidR="00430DBB" w:rsidRPr="0060052E">
        <w:rPr>
          <w:rFonts w:asciiTheme="majorBidi" w:hAnsiTheme="majorBidi" w:cstheme="majorBidi"/>
          <w:sz w:val="28"/>
          <w:szCs w:val="28"/>
        </w:rPr>
        <w:t>(Scollon &amp; Levine, 2004)</w:t>
      </w:r>
      <w:r w:rsidR="00430DBB" w:rsidRPr="0060052E">
        <w:rPr>
          <w:rFonts w:asciiTheme="majorBidi" w:hAnsiTheme="majorBidi" w:cstheme="majorBidi"/>
          <w:sz w:val="28"/>
          <w:szCs w:val="28"/>
        </w:rPr>
        <w:fldChar w:fldCharType="end"/>
      </w:r>
      <w:r w:rsidR="00430DBB" w:rsidRPr="0060052E">
        <w:rPr>
          <w:rFonts w:asciiTheme="majorBidi" w:hAnsiTheme="majorBidi" w:cstheme="majorBidi"/>
          <w:sz w:val="28"/>
          <w:szCs w:val="28"/>
        </w:rPr>
        <w:t xml:space="preserve">. </w:t>
      </w:r>
    </w:p>
    <w:p w14:paraId="291E90A5" w14:textId="2BA9DE78" w:rsidR="008719AD" w:rsidRPr="0060052E" w:rsidRDefault="00BD34E0" w:rsidP="006A10EE">
      <w:pPr>
        <w:pStyle w:val="BodyText"/>
        <w:rPr>
          <w:rFonts w:asciiTheme="majorBidi" w:hAnsiTheme="majorBidi" w:cstheme="majorBidi"/>
          <w:sz w:val="28"/>
          <w:szCs w:val="28"/>
        </w:rPr>
      </w:pPr>
      <w:r w:rsidRPr="0060052E">
        <w:rPr>
          <w:rFonts w:asciiTheme="majorBidi" w:hAnsiTheme="majorBidi" w:cstheme="majorBidi"/>
          <w:w w:val="105"/>
          <w:sz w:val="28"/>
          <w:szCs w:val="28"/>
        </w:rPr>
        <w:fldChar w:fldCharType="begin"/>
      </w:r>
      <w:r w:rsidR="00930FAE" w:rsidRPr="0060052E">
        <w:rPr>
          <w:rFonts w:asciiTheme="majorBidi" w:hAnsiTheme="majorBidi" w:cstheme="majorBidi"/>
          <w:w w:val="105"/>
          <w:sz w:val="28"/>
          <w:szCs w:val="28"/>
        </w:rPr>
        <w:instrText xml:space="preserve"> ADDIN EN.CITE &lt;EndNote&gt;&lt;Cite AuthorYear="1"&gt;&lt;Author&gt;Kress&lt;/Author&gt;&lt;Year&gt;1998&lt;/Year&gt;&lt;RecNum&gt;49&lt;/RecNum&gt;&lt;Pages&gt;186&lt;/Pages&gt;&lt;DisplayText&gt;Gunther Kress and Van Leeuwen (1998, p. 186)&lt;/DisplayText&gt;&lt;record&gt;&lt;rec-number&gt;49&lt;/rec-number&gt;&lt;foreign-keys&gt;&lt;key app="EN" db-id="wf5d5ws2gs5x2see5p1xvzp2pv2fa2vxefw2" timestamp="1645663262"&gt;49&lt;/key&gt;&lt;/foreign-keys&gt;&lt;ref-type name="Journal Article"&gt;17&lt;/ref-type&gt;&lt;contributors&gt;&lt;authors&gt;&lt;author&gt;Kress, Gunther&lt;/author&gt;&lt;author&gt;Van Leeuwen, Theo&lt;/author&gt;&lt;/authors&gt;&lt;/contributors&gt;&lt;titles&gt;&lt;title&gt;Front pages:(The critical) analysis of newspaper layout&lt;/title&gt;&lt;secondary-title&gt;Approaches to media discourse&lt;/secondary-title&gt;&lt;/titles&gt;&lt;periodical&gt;&lt;full-title&gt;Approaches to media discourse&lt;/full-title&gt;&lt;/periodical&gt;&lt;volume&gt;186&lt;/volume&gt;&lt;dates&gt;&lt;year&gt;1998&lt;/year&gt;&lt;/dates&gt;&lt;urls&gt;&lt;/urls&gt;&lt;/record&gt;&lt;/Cite&gt;&lt;/EndNote&gt;</w:instrText>
      </w:r>
      <w:r w:rsidRPr="0060052E">
        <w:rPr>
          <w:rFonts w:asciiTheme="majorBidi" w:hAnsiTheme="majorBidi" w:cstheme="majorBidi"/>
          <w:w w:val="105"/>
          <w:sz w:val="28"/>
          <w:szCs w:val="28"/>
        </w:rPr>
        <w:fldChar w:fldCharType="separate"/>
      </w:r>
      <w:r w:rsidR="00930FAE" w:rsidRPr="0060052E">
        <w:rPr>
          <w:rFonts w:asciiTheme="majorBidi" w:hAnsiTheme="majorBidi" w:cstheme="majorBidi"/>
          <w:w w:val="105"/>
          <w:sz w:val="28"/>
          <w:szCs w:val="28"/>
        </w:rPr>
        <w:t>Gunther Kress and Van Leeuwen (1998, p. 186)</w:t>
      </w:r>
      <w:r w:rsidRPr="0060052E">
        <w:rPr>
          <w:rFonts w:asciiTheme="majorBidi" w:hAnsiTheme="majorBidi" w:cstheme="majorBidi"/>
          <w:w w:val="105"/>
          <w:sz w:val="28"/>
          <w:szCs w:val="28"/>
        </w:rPr>
        <w:fldChar w:fldCharType="end"/>
      </w:r>
      <w:r w:rsidRPr="0060052E">
        <w:rPr>
          <w:rFonts w:asciiTheme="majorBidi" w:hAnsiTheme="majorBidi" w:cstheme="majorBidi"/>
          <w:w w:val="105"/>
          <w:sz w:val="28"/>
          <w:szCs w:val="28"/>
        </w:rPr>
        <w:t xml:space="preserve"> </w:t>
      </w:r>
      <w:r w:rsidR="009A2782" w:rsidRPr="0060052E">
        <w:rPr>
          <w:rFonts w:asciiTheme="majorBidi" w:hAnsiTheme="majorBidi" w:cstheme="majorBidi"/>
          <w:w w:val="105"/>
          <w:sz w:val="28"/>
          <w:szCs w:val="28"/>
        </w:rPr>
        <w:t xml:space="preserve">indicate that </w:t>
      </w:r>
      <w:r w:rsidRPr="0060052E">
        <w:rPr>
          <w:rFonts w:asciiTheme="majorBidi" w:hAnsiTheme="majorBidi" w:cstheme="majorBidi"/>
          <w:w w:val="105"/>
          <w:sz w:val="28"/>
          <w:szCs w:val="28"/>
        </w:rPr>
        <w:t>“</w:t>
      </w:r>
      <w:r w:rsidR="009A2782" w:rsidRPr="0060052E">
        <w:rPr>
          <w:rFonts w:asciiTheme="majorBidi" w:hAnsiTheme="majorBidi" w:cstheme="majorBidi"/>
          <w:w w:val="105"/>
          <w:sz w:val="28"/>
          <w:szCs w:val="28"/>
        </w:rPr>
        <w:t>all texts are multimodal to mean paralinguistic means of communication such as rhythm, intonation,</w:t>
      </w:r>
      <w:r w:rsidR="009A2782" w:rsidRPr="0060052E">
        <w:rPr>
          <w:rFonts w:asciiTheme="majorBidi" w:hAnsiTheme="majorBidi" w:cstheme="majorBidi"/>
          <w:spacing w:val="1"/>
          <w:w w:val="105"/>
          <w:sz w:val="28"/>
          <w:szCs w:val="28"/>
        </w:rPr>
        <w:t xml:space="preserve"> </w:t>
      </w:r>
      <w:r w:rsidR="009A2782" w:rsidRPr="0060052E">
        <w:rPr>
          <w:rFonts w:asciiTheme="majorBidi" w:hAnsiTheme="majorBidi" w:cstheme="majorBidi"/>
          <w:w w:val="105"/>
          <w:sz w:val="28"/>
          <w:szCs w:val="28"/>
        </w:rPr>
        <w:t>facial expressions, gesture etc. accompanying spoken language, and</w:t>
      </w:r>
      <w:r w:rsidR="009A2782" w:rsidRPr="0060052E">
        <w:rPr>
          <w:rFonts w:asciiTheme="majorBidi" w:hAnsiTheme="majorBidi" w:cstheme="majorBidi"/>
          <w:spacing w:val="1"/>
          <w:w w:val="105"/>
          <w:sz w:val="28"/>
          <w:szCs w:val="28"/>
        </w:rPr>
        <w:t xml:space="preserve"> </w:t>
      </w:r>
      <w:r w:rsidR="009A2782" w:rsidRPr="0060052E">
        <w:rPr>
          <w:rFonts w:asciiTheme="majorBidi" w:hAnsiTheme="majorBidi" w:cstheme="majorBidi"/>
          <w:w w:val="105"/>
          <w:sz w:val="28"/>
          <w:szCs w:val="28"/>
        </w:rPr>
        <w:t>written</w:t>
      </w:r>
      <w:r w:rsidR="009A2782" w:rsidRPr="0060052E">
        <w:rPr>
          <w:rFonts w:asciiTheme="majorBidi" w:hAnsiTheme="majorBidi" w:cstheme="majorBidi"/>
          <w:spacing w:val="1"/>
          <w:w w:val="105"/>
          <w:sz w:val="28"/>
          <w:szCs w:val="28"/>
        </w:rPr>
        <w:t xml:space="preserve"> </w:t>
      </w:r>
      <w:r w:rsidR="009A2782" w:rsidRPr="0060052E">
        <w:rPr>
          <w:rFonts w:asciiTheme="majorBidi" w:hAnsiTheme="majorBidi" w:cstheme="majorBidi"/>
          <w:w w:val="105"/>
          <w:sz w:val="28"/>
          <w:szCs w:val="28"/>
        </w:rPr>
        <w:t>language is always a visual composition of marks on a page</w:t>
      </w:r>
      <w:r w:rsidRPr="0060052E">
        <w:rPr>
          <w:rFonts w:asciiTheme="majorBidi" w:hAnsiTheme="majorBidi" w:cstheme="majorBidi"/>
          <w:w w:val="105"/>
          <w:sz w:val="28"/>
          <w:szCs w:val="28"/>
        </w:rPr>
        <w:t>”</w:t>
      </w:r>
      <w:r w:rsidR="009A2782" w:rsidRPr="0060052E">
        <w:rPr>
          <w:rFonts w:asciiTheme="majorBidi" w:hAnsiTheme="majorBidi" w:cstheme="majorBidi"/>
          <w:w w:val="105"/>
          <w:sz w:val="28"/>
          <w:szCs w:val="28"/>
        </w:rPr>
        <w:t>.</w:t>
      </w:r>
      <w:r w:rsidR="006A10EE" w:rsidRPr="0060052E">
        <w:rPr>
          <w:rFonts w:asciiTheme="majorBidi" w:hAnsiTheme="majorBidi" w:cstheme="majorBidi"/>
          <w:w w:val="105"/>
          <w:sz w:val="28"/>
          <w:szCs w:val="28"/>
        </w:rPr>
        <w:t xml:space="preserve"> This means the visual elements in texts are linked to written elements. Both visual and written elements complete each other. In this case, </w:t>
      </w:r>
      <w:r w:rsidRPr="0060052E">
        <w:rPr>
          <w:rFonts w:asciiTheme="majorBidi" w:hAnsiTheme="majorBidi" w:cstheme="majorBidi"/>
          <w:spacing w:val="3"/>
          <w:w w:val="105"/>
          <w:sz w:val="28"/>
          <w:szCs w:val="28"/>
        </w:rPr>
        <w:fldChar w:fldCharType="begin"/>
      </w:r>
      <w:r w:rsidRPr="0060052E">
        <w:rPr>
          <w:rFonts w:asciiTheme="majorBidi" w:hAnsiTheme="majorBidi" w:cstheme="majorBidi"/>
          <w:spacing w:val="3"/>
          <w:w w:val="105"/>
          <w:sz w:val="28"/>
          <w:szCs w:val="28"/>
        </w:rPr>
        <w:instrText xml:space="preserve"> ADDIN EN.CITE &lt;EndNote&gt;&lt;Cite AuthorYear="1"&gt;&lt;Author&gt;Çoşkun&lt;/Author&gt;&lt;Year&gt;2015&lt;/Year&gt;&lt;RecNum&gt;52&lt;/RecNum&gt;&lt;Pages&gt;41&lt;/Pages&gt;&lt;DisplayText&gt;Çoşkun (2015, p. 41)&lt;/DisplayText&gt;&lt;record&gt;&lt;rec-number&gt;52&lt;/rec-number&gt;&lt;foreign-keys&gt;&lt;key app="EN" db-id="wf5d5ws2gs5x2see5p1xvzp2pv2fa2vxefw2" timestamp="1645663586"&gt;52&lt;/key&gt;&lt;/foreign-keys&gt;&lt;ref-type name="Journal Article"&gt;17&lt;/ref-type&gt;&lt;contributors&gt;&lt;authors&gt;&lt;author&gt;Çoşkun, Gül Esra&lt;/author&gt;&lt;/authors&gt;&lt;/contributors&gt;&lt;titles&gt;&lt;title&gt;Use of Multimodal Critical Discouse Analysis in Media Studies&lt;/title&gt;&lt;secondary-title&gt;The Online Journal of Communication and Media–July&lt;/secondary-title&gt;&lt;/titles&gt;&lt;periodical&gt;&lt;full-title&gt;The Online Journal of Communication and Media–July&lt;/full-title&gt;&lt;/periodical&gt;&lt;pages&gt;4043&lt;/pages&gt;&lt;volume&gt;1&lt;/volume&gt;&lt;number&gt;3&lt;/number&gt;&lt;dates&gt;&lt;year&gt;2015&lt;/year&gt;&lt;/dates&gt;&lt;urls&gt;&lt;/urls&gt;&lt;/record&gt;&lt;/Cite&gt;&lt;/EndNote&gt;</w:instrText>
      </w:r>
      <w:r w:rsidRPr="0060052E">
        <w:rPr>
          <w:rFonts w:asciiTheme="majorBidi" w:hAnsiTheme="majorBidi" w:cstheme="majorBidi"/>
          <w:spacing w:val="3"/>
          <w:w w:val="105"/>
          <w:sz w:val="28"/>
          <w:szCs w:val="28"/>
        </w:rPr>
        <w:fldChar w:fldCharType="separate"/>
      </w:r>
      <w:r w:rsidRPr="0060052E">
        <w:rPr>
          <w:rFonts w:asciiTheme="majorBidi" w:hAnsiTheme="majorBidi" w:cstheme="majorBidi"/>
          <w:noProof/>
          <w:spacing w:val="3"/>
          <w:w w:val="105"/>
          <w:sz w:val="28"/>
          <w:szCs w:val="28"/>
        </w:rPr>
        <w:t>Çoşkun (2015, p. 41)</w:t>
      </w:r>
      <w:r w:rsidRPr="0060052E">
        <w:rPr>
          <w:rFonts w:asciiTheme="majorBidi" w:hAnsiTheme="majorBidi" w:cstheme="majorBidi"/>
          <w:spacing w:val="3"/>
          <w:w w:val="105"/>
          <w:sz w:val="28"/>
          <w:szCs w:val="28"/>
        </w:rPr>
        <w:fldChar w:fldCharType="end"/>
      </w:r>
      <w:r w:rsidRPr="0060052E">
        <w:rPr>
          <w:rFonts w:asciiTheme="majorBidi" w:hAnsiTheme="majorBidi" w:cstheme="majorBidi"/>
          <w:spacing w:val="3"/>
          <w:w w:val="105"/>
          <w:sz w:val="28"/>
          <w:szCs w:val="28"/>
        </w:rPr>
        <w:t xml:space="preserve"> </w:t>
      </w:r>
      <w:r w:rsidR="009A2782" w:rsidRPr="0060052E">
        <w:rPr>
          <w:rFonts w:asciiTheme="majorBidi" w:hAnsiTheme="majorBidi" w:cstheme="majorBidi"/>
          <w:sz w:val="28"/>
          <w:szCs w:val="28"/>
        </w:rPr>
        <w:t>states clearly that “without taking account of visual communication, discourse analysis might not only miss out on information but lead to inaccurate conclusions”.</w:t>
      </w:r>
      <w:r w:rsidR="006A10EE" w:rsidRPr="0060052E">
        <w:rPr>
          <w:rFonts w:asciiTheme="majorBidi" w:hAnsiTheme="majorBidi" w:cstheme="majorBidi"/>
          <w:sz w:val="28"/>
          <w:szCs w:val="28"/>
        </w:rPr>
        <w:t xml:space="preserve"> </w:t>
      </w:r>
      <w:r w:rsidR="009A2782" w:rsidRPr="0060052E">
        <w:rPr>
          <w:rFonts w:asciiTheme="majorBidi" w:hAnsiTheme="majorBidi" w:cstheme="majorBidi"/>
          <w:sz w:val="28"/>
          <w:szCs w:val="28"/>
        </w:rPr>
        <w:t>Also, “discourse</w:t>
      </w:r>
      <w:r w:rsidR="009A2782" w:rsidRPr="0060052E">
        <w:rPr>
          <w:rFonts w:asciiTheme="majorBidi" w:hAnsiTheme="majorBidi" w:cstheme="majorBidi"/>
          <w:spacing w:val="1"/>
          <w:sz w:val="28"/>
          <w:szCs w:val="28"/>
        </w:rPr>
        <w:t xml:space="preserve"> </w:t>
      </w:r>
      <w:r w:rsidR="009A2782" w:rsidRPr="0060052E">
        <w:rPr>
          <w:rFonts w:asciiTheme="majorBidi" w:hAnsiTheme="majorBidi" w:cstheme="majorBidi"/>
          <w:sz w:val="28"/>
          <w:szCs w:val="28"/>
        </w:rPr>
        <w:t>is</w:t>
      </w:r>
      <w:r w:rsidR="009A2782" w:rsidRPr="0060052E">
        <w:rPr>
          <w:rFonts w:asciiTheme="majorBidi" w:hAnsiTheme="majorBidi" w:cstheme="majorBidi"/>
          <w:spacing w:val="1"/>
          <w:sz w:val="28"/>
          <w:szCs w:val="28"/>
        </w:rPr>
        <w:t xml:space="preserve"> </w:t>
      </w:r>
      <w:r w:rsidR="009A2782" w:rsidRPr="0060052E">
        <w:rPr>
          <w:rFonts w:asciiTheme="majorBidi" w:hAnsiTheme="majorBidi" w:cstheme="majorBidi"/>
          <w:sz w:val="28"/>
          <w:szCs w:val="28"/>
        </w:rPr>
        <w:t>inherently</w:t>
      </w:r>
      <w:r w:rsidR="009A2782" w:rsidRPr="0060052E">
        <w:rPr>
          <w:rFonts w:asciiTheme="majorBidi" w:hAnsiTheme="majorBidi" w:cstheme="majorBidi"/>
          <w:spacing w:val="1"/>
          <w:sz w:val="28"/>
          <w:szCs w:val="28"/>
        </w:rPr>
        <w:t xml:space="preserve"> </w:t>
      </w:r>
      <w:r w:rsidR="009A2782" w:rsidRPr="0060052E">
        <w:rPr>
          <w:rFonts w:asciiTheme="majorBidi" w:hAnsiTheme="majorBidi" w:cstheme="majorBidi"/>
          <w:sz w:val="28"/>
          <w:szCs w:val="28"/>
        </w:rPr>
        <w:t>multimodal,</w:t>
      </w:r>
      <w:r w:rsidR="009A2782" w:rsidRPr="0060052E">
        <w:rPr>
          <w:rFonts w:asciiTheme="majorBidi" w:hAnsiTheme="majorBidi" w:cstheme="majorBidi"/>
          <w:spacing w:val="1"/>
          <w:sz w:val="28"/>
          <w:szCs w:val="28"/>
        </w:rPr>
        <w:t xml:space="preserve"> </w:t>
      </w:r>
      <w:r w:rsidR="009A2782" w:rsidRPr="0060052E">
        <w:rPr>
          <w:rFonts w:asciiTheme="majorBidi" w:hAnsiTheme="majorBidi" w:cstheme="majorBidi"/>
          <w:sz w:val="28"/>
          <w:szCs w:val="28"/>
        </w:rPr>
        <w:t>not</w:t>
      </w:r>
      <w:r w:rsidR="009A2782" w:rsidRPr="0060052E">
        <w:rPr>
          <w:rFonts w:asciiTheme="majorBidi" w:hAnsiTheme="majorBidi" w:cstheme="majorBidi"/>
          <w:spacing w:val="1"/>
          <w:sz w:val="28"/>
          <w:szCs w:val="28"/>
        </w:rPr>
        <w:t xml:space="preserve"> </w:t>
      </w:r>
      <w:r w:rsidR="009A2782" w:rsidRPr="0060052E">
        <w:rPr>
          <w:rFonts w:asciiTheme="majorBidi" w:hAnsiTheme="majorBidi" w:cstheme="majorBidi"/>
          <w:sz w:val="28"/>
          <w:szCs w:val="28"/>
        </w:rPr>
        <w:t>monomodal”</w:t>
      </w:r>
      <w:r w:rsidR="008719AD" w:rsidRPr="0060052E">
        <w:rPr>
          <w:rFonts w:asciiTheme="majorBidi" w:hAnsiTheme="majorBidi" w:cstheme="majorBidi"/>
          <w:sz w:val="28"/>
          <w:szCs w:val="28"/>
        </w:rPr>
        <w:t xml:space="preserve"> </w:t>
      </w:r>
      <w:r w:rsidR="008719AD" w:rsidRPr="0060052E">
        <w:rPr>
          <w:rFonts w:asciiTheme="majorBidi" w:hAnsiTheme="majorBidi" w:cstheme="majorBidi"/>
          <w:sz w:val="28"/>
          <w:szCs w:val="28"/>
        </w:rPr>
        <w:fldChar w:fldCharType="begin"/>
      </w:r>
      <w:r w:rsidR="008719AD" w:rsidRPr="0060052E">
        <w:rPr>
          <w:rFonts w:asciiTheme="majorBidi" w:hAnsiTheme="majorBidi" w:cstheme="majorBidi"/>
          <w:sz w:val="28"/>
          <w:szCs w:val="28"/>
        </w:rPr>
        <w:instrText xml:space="preserve"> ADDIN EN.CITE &lt;EndNote&gt;&lt;Cite&gt;&lt;Author&gt;Scollon&lt;/Author&gt;&lt;Year&gt;2004&lt;/Year&gt;&lt;RecNum&gt;48&lt;/RecNum&gt;&lt;DisplayText&gt;(Scollon &amp;amp; Levine, 2004)&lt;/DisplayText&gt;&lt;record&gt;&lt;rec-number&gt;48&lt;/rec-number&gt;&lt;foreign-keys&gt;&lt;key app="EN" db-id="wf5d5ws2gs5x2see5p1xvzp2pv2fa2vxefw2" timestamp="1645663097"&gt;48&lt;/key&gt;&lt;/foreign-keys&gt;&lt;ref-type name="Journal Article"&gt;17&lt;/ref-type&gt;&lt;contributors&gt;&lt;authors&gt;&lt;author&gt;Scollon, R&lt;/author&gt;&lt;author&gt;Levine, P&lt;/author&gt;&lt;/authors&gt;&lt;/contributors&gt;&lt;titles&gt;&lt;title&gt;Multimadol Discourse Analysis as the Con-fluence of Discourse and Technology&lt;/title&gt;&lt;secondary-title&gt;Discourse and Technology&lt;/secondary-title&gt;&lt;/titles&gt;&lt;periodical&gt;&lt;full-title&gt;Discourse and Technology&lt;/full-title&gt;&lt;/periodical&gt;&lt;dates&gt;&lt;year&gt;2004&lt;/year&gt;&lt;/dates&gt;&lt;urls&gt;&lt;/urls&gt;&lt;/record&gt;&lt;/Cite&gt;&lt;/EndNote&gt;</w:instrText>
      </w:r>
      <w:r w:rsidR="008719AD" w:rsidRPr="0060052E">
        <w:rPr>
          <w:rFonts w:asciiTheme="majorBidi" w:hAnsiTheme="majorBidi" w:cstheme="majorBidi"/>
          <w:sz w:val="28"/>
          <w:szCs w:val="28"/>
        </w:rPr>
        <w:fldChar w:fldCharType="separate"/>
      </w:r>
      <w:r w:rsidR="008719AD" w:rsidRPr="0060052E">
        <w:rPr>
          <w:rFonts w:asciiTheme="majorBidi" w:hAnsiTheme="majorBidi" w:cstheme="majorBidi"/>
          <w:noProof/>
          <w:sz w:val="28"/>
          <w:szCs w:val="28"/>
        </w:rPr>
        <w:t>(Scollon &amp; Levine, 2004)</w:t>
      </w:r>
      <w:r w:rsidR="008719AD" w:rsidRPr="0060052E">
        <w:rPr>
          <w:rFonts w:asciiTheme="majorBidi" w:hAnsiTheme="majorBidi" w:cstheme="majorBidi"/>
          <w:sz w:val="28"/>
          <w:szCs w:val="28"/>
        </w:rPr>
        <w:fldChar w:fldCharType="end"/>
      </w:r>
      <w:r w:rsidR="008719AD" w:rsidRPr="0060052E">
        <w:rPr>
          <w:rFonts w:asciiTheme="majorBidi" w:hAnsiTheme="majorBidi" w:cstheme="majorBidi"/>
          <w:sz w:val="28"/>
          <w:szCs w:val="28"/>
        </w:rPr>
        <w:t xml:space="preserve">. </w:t>
      </w:r>
    </w:p>
    <w:p w14:paraId="0F77E845" w14:textId="5C97D47D" w:rsidR="0078468D" w:rsidRPr="0060052E" w:rsidRDefault="009A2782" w:rsidP="004B0E92">
      <w:pPr>
        <w:autoSpaceDE w:val="0"/>
        <w:autoSpaceDN w:val="0"/>
        <w:adjustRightInd w:val="0"/>
        <w:jc w:val="both"/>
        <w:rPr>
          <w:rFonts w:asciiTheme="majorBidi" w:hAnsiTheme="majorBidi" w:cstheme="majorBidi"/>
          <w:sz w:val="28"/>
          <w:szCs w:val="28"/>
        </w:rPr>
      </w:pPr>
      <w:r w:rsidRPr="0060052E">
        <w:rPr>
          <w:rFonts w:asciiTheme="majorBidi" w:hAnsiTheme="majorBidi" w:cstheme="majorBidi"/>
          <w:sz w:val="28"/>
          <w:szCs w:val="28"/>
        </w:rPr>
        <w:t xml:space="preserve">In </w:t>
      </w:r>
      <w:r w:rsidR="00F0058F">
        <w:rPr>
          <w:rFonts w:asciiTheme="majorBidi" w:hAnsiTheme="majorBidi" w:cstheme="majorBidi"/>
          <w:sz w:val="28"/>
          <w:szCs w:val="28"/>
        </w:rPr>
        <w:t>c</w:t>
      </w:r>
      <w:r w:rsidRPr="0060052E">
        <w:rPr>
          <w:rFonts w:asciiTheme="majorBidi" w:hAnsiTheme="majorBidi" w:cstheme="majorBidi"/>
          <w:sz w:val="28"/>
          <w:szCs w:val="28"/>
        </w:rPr>
        <w:t xml:space="preserve">ritical </w:t>
      </w:r>
      <w:r w:rsidR="00F0058F">
        <w:rPr>
          <w:rFonts w:asciiTheme="majorBidi" w:hAnsiTheme="majorBidi" w:cstheme="majorBidi"/>
          <w:sz w:val="28"/>
          <w:szCs w:val="28"/>
        </w:rPr>
        <w:t>d</w:t>
      </w:r>
      <w:r w:rsidRPr="0060052E">
        <w:rPr>
          <w:rFonts w:asciiTheme="majorBidi" w:hAnsiTheme="majorBidi" w:cstheme="majorBidi"/>
          <w:sz w:val="28"/>
          <w:szCs w:val="28"/>
        </w:rPr>
        <w:t xml:space="preserve">iscourse analysis, discourse is considered </w:t>
      </w:r>
      <w:r w:rsidR="00F0058F">
        <w:rPr>
          <w:rFonts w:asciiTheme="majorBidi" w:hAnsiTheme="majorBidi" w:cstheme="majorBidi"/>
          <w:sz w:val="28"/>
          <w:szCs w:val="28"/>
        </w:rPr>
        <w:t xml:space="preserve">as </w:t>
      </w:r>
      <w:r w:rsidRPr="0060052E">
        <w:rPr>
          <w:rFonts w:asciiTheme="majorBidi" w:hAnsiTheme="majorBidi" w:cstheme="majorBidi"/>
          <w:sz w:val="28"/>
          <w:szCs w:val="28"/>
        </w:rPr>
        <w:t xml:space="preserve">a form of social practice. Discourse is socially constitutive and socially conditioned. It constitutes situations, social </w:t>
      </w:r>
      <w:r w:rsidR="00F0058F" w:rsidRPr="0060052E">
        <w:rPr>
          <w:rFonts w:asciiTheme="majorBidi" w:hAnsiTheme="majorBidi" w:cstheme="majorBidi"/>
          <w:sz w:val="28"/>
          <w:szCs w:val="28"/>
        </w:rPr>
        <w:t>identities,</w:t>
      </w:r>
      <w:r w:rsidRPr="0060052E">
        <w:rPr>
          <w:rFonts w:asciiTheme="majorBidi" w:hAnsiTheme="majorBidi" w:cstheme="majorBidi"/>
          <w:sz w:val="28"/>
          <w:szCs w:val="28"/>
        </w:rPr>
        <w:t xml:space="preserve"> and relationships between people. Discourse reproduces the social status quo and contributes to transform it. Discourse gives rise to important issues of power as well. Discursive practices may have major ideological effects like </w:t>
      </w:r>
      <w:r w:rsidRPr="0060052E">
        <w:rPr>
          <w:rFonts w:asciiTheme="majorBidi" w:hAnsiTheme="majorBidi" w:cstheme="majorBidi"/>
          <w:sz w:val="28"/>
          <w:szCs w:val="28"/>
        </w:rPr>
        <w:lastRenderedPageBreak/>
        <w:t>producing and reproducing unequal power relations among the society</w:t>
      </w:r>
      <w:r w:rsidR="008719AD" w:rsidRPr="0060052E">
        <w:rPr>
          <w:rFonts w:asciiTheme="majorBidi" w:hAnsiTheme="majorBidi" w:cstheme="majorBidi"/>
          <w:sz w:val="28"/>
          <w:szCs w:val="28"/>
        </w:rPr>
        <w:t xml:space="preserve"> </w:t>
      </w:r>
      <w:r w:rsidRPr="0060052E">
        <w:rPr>
          <w:rFonts w:asciiTheme="majorBidi" w:hAnsiTheme="majorBidi" w:cstheme="majorBidi"/>
          <w:sz w:val="28"/>
          <w:szCs w:val="28"/>
        </w:rPr>
        <w:t xml:space="preserve">(Fairclough and </w:t>
      </w:r>
      <w:proofErr w:type="spellStart"/>
      <w:r w:rsidRPr="0060052E">
        <w:rPr>
          <w:rFonts w:asciiTheme="majorBidi" w:hAnsiTheme="majorBidi" w:cstheme="majorBidi"/>
          <w:sz w:val="28"/>
          <w:szCs w:val="28"/>
        </w:rPr>
        <w:t>Wodak</w:t>
      </w:r>
      <w:proofErr w:type="spellEnd"/>
      <w:r w:rsidRPr="0060052E">
        <w:rPr>
          <w:rFonts w:asciiTheme="majorBidi" w:hAnsiTheme="majorBidi" w:cstheme="majorBidi"/>
          <w:sz w:val="28"/>
          <w:szCs w:val="28"/>
        </w:rPr>
        <w:t xml:space="preserve">, 1997, p. 258). </w:t>
      </w:r>
    </w:p>
    <w:p w14:paraId="5B73FDDB" w14:textId="6B66B30A" w:rsidR="009A2782" w:rsidRPr="0060052E" w:rsidRDefault="00903E51" w:rsidP="004B0E92">
      <w:pPr>
        <w:autoSpaceDE w:val="0"/>
        <w:autoSpaceDN w:val="0"/>
        <w:adjustRightInd w:val="0"/>
        <w:jc w:val="both"/>
        <w:rPr>
          <w:rFonts w:asciiTheme="majorBidi" w:hAnsiTheme="majorBidi" w:cstheme="majorBidi"/>
          <w:sz w:val="28"/>
          <w:szCs w:val="28"/>
        </w:rPr>
      </w:pPr>
      <w:r w:rsidRPr="0060052E">
        <w:rPr>
          <w:rFonts w:asciiTheme="majorBidi" w:hAnsiTheme="majorBidi" w:cstheme="majorBidi"/>
          <w:sz w:val="28"/>
          <w:szCs w:val="28"/>
        </w:rPr>
        <w:t xml:space="preserve">Critical Discourse Analysis (CDA) “offers interpretations [and explanation] of the meanings of texts rather than just quantifying textual features and deriving meaning from this; situate what is written or said in the context in which it occurs, rather than just </w:t>
      </w:r>
      <w:r w:rsidR="00BB0ADE" w:rsidRPr="0060052E">
        <w:rPr>
          <w:rFonts w:asciiTheme="majorBidi" w:hAnsiTheme="majorBidi" w:cstheme="majorBidi"/>
          <w:sz w:val="28"/>
          <w:szCs w:val="28"/>
        </w:rPr>
        <w:t>summarizing</w:t>
      </w:r>
      <w:r w:rsidRPr="0060052E">
        <w:rPr>
          <w:rFonts w:asciiTheme="majorBidi" w:hAnsiTheme="majorBidi" w:cstheme="majorBidi"/>
          <w:sz w:val="28"/>
          <w:szCs w:val="28"/>
        </w:rPr>
        <w:t xml:space="preserve"> patterns or regularities in texts; and argue that textual meaning is constructed through an interaction between producer, text and consumer rather than simply being read off the page by all readers in exactly the same way </w:t>
      </w:r>
      <w:r w:rsidRPr="0060052E">
        <w:rPr>
          <w:rFonts w:asciiTheme="majorBidi" w:hAnsiTheme="majorBidi" w:cstheme="majorBidi"/>
          <w:sz w:val="28"/>
          <w:szCs w:val="28"/>
        </w:rPr>
        <w:fldChar w:fldCharType="begin"/>
      </w:r>
      <w:r w:rsidRPr="0060052E">
        <w:rPr>
          <w:rFonts w:asciiTheme="majorBidi" w:hAnsiTheme="majorBidi" w:cstheme="majorBidi"/>
          <w:sz w:val="28"/>
          <w:szCs w:val="28"/>
        </w:rPr>
        <w:instrText xml:space="preserve"> ADDIN EN.CITE &lt;EndNote&gt;&lt;Cite&gt;&lt;Author&gt;Richardson&lt;/Author&gt;&lt;Year&gt;2007&lt;/Year&gt;&lt;RecNum&gt;604&lt;/RecNum&gt;&lt;Pages&gt;15&lt;/Pages&gt;&lt;DisplayText&gt;(Richardson, 2007, p. 15)&lt;/DisplayText&gt;&lt;record&gt;&lt;rec-number&gt;604&lt;/rec-number&gt;&lt;foreign-keys&gt;&lt;key app="EN" db-id="sx5ts5r2cp2228et9xk5e5p69x00awx55vvd" timestamp="0"&gt;604&lt;/key&gt;&lt;/foreign-keys&gt;&lt;ref-type name="Book"&gt;6&lt;/ref-type&gt;&lt;contributors&gt;&lt;authors&gt;&lt;author&gt;Richardson, John&lt;/author&gt;&lt;/authors&gt;&lt;/contributors&gt;&lt;titles&gt;&lt;title&gt;Analysing newspapers: An approach from critical discourse analysis&lt;/title&gt;&lt;/titles&gt;&lt;dates&gt;&lt;year&gt;2007&lt;/year&gt;&lt;/dates&gt;&lt;publisher&gt;Palgrave&lt;/publisher&gt;&lt;isbn&gt;0230209688&lt;/isbn&gt;&lt;urls&gt;&lt;/urls&gt;&lt;/record&gt;&lt;/Cite&gt;&lt;/EndNote&gt;</w:instrText>
      </w:r>
      <w:r w:rsidRPr="0060052E">
        <w:rPr>
          <w:rFonts w:asciiTheme="majorBidi" w:hAnsiTheme="majorBidi" w:cstheme="majorBidi"/>
          <w:sz w:val="28"/>
          <w:szCs w:val="28"/>
        </w:rPr>
        <w:fldChar w:fldCharType="separate"/>
      </w:r>
      <w:r w:rsidRPr="0060052E">
        <w:rPr>
          <w:rFonts w:asciiTheme="majorBidi" w:hAnsiTheme="majorBidi" w:cstheme="majorBidi"/>
          <w:sz w:val="28"/>
          <w:szCs w:val="28"/>
        </w:rPr>
        <w:t>(Richardson, 2007, p. 15)</w:t>
      </w:r>
      <w:r w:rsidRPr="0060052E">
        <w:rPr>
          <w:rFonts w:asciiTheme="majorBidi" w:hAnsiTheme="majorBidi" w:cstheme="majorBidi"/>
          <w:sz w:val="28"/>
          <w:szCs w:val="28"/>
        </w:rPr>
        <w:fldChar w:fldCharType="end"/>
      </w:r>
      <w:r w:rsidRPr="0060052E">
        <w:rPr>
          <w:rFonts w:asciiTheme="majorBidi" w:hAnsiTheme="majorBidi" w:cstheme="majorBidi"/>
          <w:sz w:val="28"/>
          <w:szCs w:val="28"/>
        </w:rPr>
        <w:t xml:space="preserve">. </w:t>
      </w:r>
    </w:p>
    <w:p w14:paraId="29658E8D" w14:textId="69C2625C" w:rsidR="000736DD" w:rsidRDefault="000736DD" w:rsidP="006A49C3">
      <w:pPr>
        <w:pStyle w:val="Heading1"/>
      </w:pPr>
    </w:p>
    <w:p w14:paraId="61445CBB" w14:textId="77777777" w:rsidR="00F704EC" w:rsidRPr="00F704EC" w:rsidRDefault="00F704EC" w:rsidP="00F704EC"/>
    <w:p w14:paraId="53965843" w14:textId="0A1A2E0E" w:rsidR="004F4A8E" w:rsidRDefault="004F4A8E" w:rsidP="006A49C3">
      <w:pPr>
        <w:pStyle w:val="Heading1"/>
      </w:pPr>
      <w:r w:rsidRPr="000736DD">
        <w:t>Methodological Note</w:t>
      </w:r>
    </w:p>
    <w:p w14:paraId="7712BFFB" w14:textId="77777777" w:rsidR="00557C15" w:rsidRPr="00557C15" w:rsidRDefault="00557C15" w:rsidP="00557C15"/>
    <w:p w14:paraId="49C4E23F" w14:textId="77777777" w:rsidR="004F4A8E" w:rsidRPr="000736DD" w:rsidRDefault="004F4A8E" w:rsidP="006A49C3">
      <w:pPr>
        <w:pStyle w:val="Heading2"/>
      </w:pPr>
      <w:r w:rsidRPr="000736DD">
        <w:t>Research Questions</w:t>
      </w:r>
    </w:p>
    <w:p w14:paraId="212877E9" w14:textId="11DB03CC" w:rsidR="004F4A8E" w:rsidRPr="00855356" w:rsidRDefault="00DB7629" w:rsidP="004F4A8E">
      <w:pPr>
        <w:pStyle w:val="BodyText"/>
        <w:rPr>
          <w:rFonts w:asciiTheme="majorBidi" w:hAnsiTheme="majorBidi" w:cstheme="majorBidi"/>
          <w:sz w:val="28"/>
          <w:szCs w:val="28"/>
        </w:rPr>
      </w:pPr>
      <w:r w:rsidRPr="000736DD">
        <w:rPr>
          <w:rFonts w:asciiTheme="majorBidi" w:hAnsiTheme="majorBidi" w:cstheme="majorBidi"/>
          <w:sz w:val="28"/>
          <w:szCs w:val="28"/>
        </w:rPr>
        <w:t>T</w:t>
      </w:r>
      <w:r w:rsidR="004F4A8E" w:rsidRPr="000736DD">
        <w:rPr>
          <w:rFonts w:asciiTheme="majorBidi" w:hAnsiTheme="majorBidi" w:cstheme="majorBidi"/>
          <w:sz w:val="28"/>
          <w:szCs w:val="28"/>
        </w:rPr>
        <w:t xml:space="preserve">his is an empirical and exploratory research </w:t>
      </w:r>
      <w:r w:rsidRPr="000736DD">
        <w:rPr>
          <w:rFonts w:asciiTheme="majorBidi" w:hAnsiTheme="majorBidi" w:cstheme="majorBidi"/>
          <w:sz w:val="28"/>
          <w:szCs w:val="28"/>
        </w:rPr>
        <w:t xml:space="preserve">paper </w:t>
      </w:r>
      <w:r w:rsidR="004F4A8E" w:rsidRPr="000736DD">
        <w:rPr>
          <w:rFonts w:asciiTheme="majorBidi" w:hAnsiTheme="majorBidi" w:cstheme="majorBidi"/>
          <w:sz w:val="28"/>
          <w:szCs w:val="28"/>
        </w:rPr>
        <w:t xml:space="preserve">that aims to deconstruct multimodal </w:t>
      </w:r>
      <w:r w:rsidR="004F4A8E" w:rsidRPr="00855356">
        <w:rPr>
          <w:rFonts w:asciiTheme="majorBidi" w:hAnsiTheme="majorBidi" w:cstheme="majorBidi"/>
          <w:sz w:val="28"/>
          <w:szCs w:val="28"/>
        </w:rPr>
        <w:t>dynamics and online discourses of</w:t>
      </w:r>
      <w:r w:rsidR="004F7125">
        <w:rPr>
          <w:rFonts w:asciiTheme="majorBidi" w:hAnsiTheme="majorBidi" w:cstheme="majorBidi"/>
          <w:sz w:val="28"/>
          <w:szCs w:val="28"/>
        </w:rPr>
        <w:t xml:space="preserve"> and on</w:t>
      </w:r>
      <w:r w:rsidR="004F4A8E" w:rsidRPr="00855356">
        <w:rPr>
          <w:rFonts w:asciiTheme="majorBidi" w:hAnsiTheme="majorBidi" w:cstheme="majorBidi"/>
          <w:sz w:val="28"/>
          <w:szCs w:val="28"/>
        </w:rPr>
        <w:t xml:space="preserve"> Hamas on </w:t>
      </w:r>
      <w:r w:rsidRPr="00855356">
        <w:rPr>
          <w:rFonts w:asciiTheme="majorBidi" w:hAnsiTheme="majorBidi" w:cstheme="majorBidi"/>
          <w:sz w:val="28"/>
          <w:szCs w:val="28"/>
        </w:rPr>
        <w:t>Twitter</w:t>
      </w:r>
      <w:r w:rsidR="004F4A8E" w:rsidRPr="00855356">
        <w:rPr>
          <w:rFonts w:asciiTheme="majorBidi" w:hAnsiTheme="majorBidi" w:cstheme="majorBidi"/>
          <w:sz w:val="28"/>
          <w:szCs w:val="28"/>
        </w:rPr>
        <w:t>. To achieve so, the paper aims to answer the following research questions:</w:t>
      </w:r>
    </w:p>
    <w:p w14:paraId="288CE423" w14:textId="77777777" w:rsidR="004F4A8E" w:rsidRPr="00855356" w:rsidRDefault="004F4A8E" w:rsidP="004F4A8E">
      <w:pPr>
        <w:pStyle w:val="BodyText"/>
        <w:numPr>
          <w:ilvl w:val="0"/>
          <w:numId w:val="35"/>
        </w:numPr>
        <w:rPr>
          <w:rFonts w:asciiTheme="majorBidi" w:hAnsiTheme="majorBidi" w:cstheme="majorBidi"/>
          <w:sz w:val="28"/>
          <w:szCs w:val="28"/>
        </w:rPr>
      </w:pPr>
      <w:r w:rsidRPr="00855356">
        <w:rPr>
          <w:rFonts w:asciiTheme="majorBidi" w:hAnsiTheme="majorBidi" w:cstheme="majorBidi"/>
          <w:sz w:val="28"/>
          <w:szCs w:val="28"/>
        </w:rPr>
        <w:t>What discursive practices and structures are found in the discourse of and on Hamas on Twitter?</w:t>
      </w:r>
    </w:p>
    <w:p w14:paraId="4018D8EC" w14:textId="77777777" w:rsidR="004F4A8E" w:rsidRPr="000736DD" w:rsidRDefault="004F4A8E" w:rsidP="004F4A8E">
      <w:pPr>
        <w:pStyle w:val="BodyText"/>
        <w:numPr>
          <w:ilvl w:val="0"/>
          <w:numId w:val="35"/>
        </w:numPr>
        <w:rPr>
          <w:rFonts w:asciiTheme="majorBidi" w:hAnsiTheme="majorBidi" w:cstheme="majorBidi"/>
          <w:sz w:val="28"/>
          <w:szCs w:val="28"/>
        </w:rPr>
      </w:pPr>
      <w:r w:rsidRPr="000736DD">
        <w:rPr>
          <w:rFonts w:asciiTheme="majorBidi" w:hAnsiTheme="majorBidi" w:cstheme="majorBidi"/>
          <w:sz w:val="28"/>
          <w:szCs w:val="28"/>
        </w:rPr>
        <w:t>What are the online multimodal patterns of discursive identity (self and other) construction employed by Hamas on Twitter?</w:t>
      </w:r>
    </w:p>
    <w:p w14:paraId="1446B725" w14:textId="45446312" w:rsidR="004F4A8E" w:rsidRPr="000736DD" w:rsidRDefault="004F4A8E" w:rsidP="004F4A8E">
      <w:pPr>
        <w:pStyle w:val="BodyText"/>
        <w:numPr>
          <w:ilvl w:val="0"/>
          <w:numId w:val="35"/>
        </w:numPr>
        <w:rPr>
          <w:rFonts w:asciiTheme="majorBidi" w:hAnsiTheme="majorBidi" w:cstheme="majorBidi"/>
          <w:sz w:val="28"/>
          <w:szCs w:val="28"/>
        </w:rPr>
      </w:pPr>
      <w:r w:rsidRPr="000736DD">
        <w:rPr>
          <w:rFonts w:asciiTheme="majorBidi" w:hAnsiTheme="majorBidi" w:cstheme="majorBidi"/>
          <w:sz w:val="28"/>
          <w:szCs w:val="28"/>
        </w:rPr>
        <w:t>What implications and conclusion</w:t>
      </w:r>
      <w:r w:rsidR="00E50F83">
        <w:rPr>
          <w:rFonts w:asciiTheme="majorBidi" w:hAnsiTheme="majorBidi" w:cstheme="majorBidi"/>
          <w:sz w:val="28"/>
          <w:szCs w:val="28"/>
        </w:rPr>
        <w:t>s</w:t>
      </w:r>
      <w:r w:rsidRPr="000736DD">
        <w:rPr>
          <w:rFonts w:asciiTheme="majorBidi" w:hAnsiTheme="majorBidi" w:cstheme="majorBidi"/>
          <w:sz w:val="28"/>
          <w:szCs w:val="28"/>
        </w:rPr>
        <w:t xml:space="preserve"> can we learn about Hamas’s multimodal discourses and practices of the digital media?</w:t>
      </w:r>
    </w:p>
    <w:p w14:paraId="4479DBA3" w14:textId="77777777" w:rsidR="004F4A8E" w:rsidRPr="000D05E4" w:rsidRDefault="004F4A8E" w:rsidP="009A2782">
      <w:pPr>
        <w:jc w:val="both"/>
        <w:rPr>
          <w:rFonts w:asciiTheme="majorBidi" w:hAnsiTheme="majorBidi" w:cstheme="majorBidi"/>
          <w:sz w:val="28"/>
          <w:szCs w:val="28"/>
        </w:rPr>
      </w:pPr>
    </w:p>
    <w:p w14:paraId="700198E6" w14:textId="2BB394A8" w:rsidR="004A55D6" w:rsidRPr="000D05E4" w:rsidRDefault="004A55D6" w:rsidP="006A49C3">
      <w:pPr>
        <w:pStyle w:val="Heading2"/>
      </w:pPr>
      <w:bookmarkStart w:id="15" w:name="_Toc94122219"/>
      <w:r w:rsidRPr="000D05E4">
        <w:t>Data Collection</w:t>
      </w:r>
      <w:bookmarkEnd w:id="15"/>
      <w:r w:rsidRPr="000D05E4">
        <w:t xml:space="preserve"> </w:t>
      </w:r>
      <w:r w:rsidR="004A30D9" w:rsidRPr="000D05E4">
        <w:t>and Sampling</w:t>
      </w:r>
    </w:p>
    <w:p w14:paraId="7FDBA077" w14:textId="5DE72DB0" w:rsidR="006451A3" w:rsidRPr="00BF1385" w:rsidRDefault="004A55D6" w:rsidP="0060052E">
      <w:pPr>
        <w:jc w:val="both"/>
        <w:rPr>
          <w:rFonts w:asciiTheme="majorBidi" w:eastAsiaTheme="minorHAnsi" w:hAnsiTheme="majorBidi" w:cstheme="majorBidi"/>
          <w:sz w:val="28"/>
          <w:szCs w:val="28"/>
        </w:rPr>
      </w:pPr>
      <w:r w:rsidRPr="0060052E">
        <w:rPr>
          <w:rFonts w:asciiTheme="majorBidi" w:eastAsia="SimSun" w:hAnsiTheme="majorBidi" w:cstheme="majorBidi"/>
          <w:sz w:val="28"/>
          <w:szCs w:val="28"/>
        </w:rPr>
        <w:t xml:space="preserve">This paper focuses mainly on </w:t>
      </w:r>
      <w:r w:rsidR="003516F4" w:rsidRPr="0060052E">
        <w:rPr>
          <w:rFonts w:asciiTheme="majorBidi" w:eastAsia="SimSun" w:hAnsiTheme="majorBidi" w:cstheme="majorBidi"/>
          <w:sz w:val="28"/>
          <w:szCs w:val="28"/>
        </w:rPr>
        <w:t>Twitter platform</w:t>
      </w:r>
      <w:r w:rsidRPr="0060052E">
        <w:rPr>
          <w:rFonts w:asciiTheme="majorBidi" w:eastAsia="SimSun" w:hAnsiTheme="majorBidi" w:cstheme="majorBidi"/>
          <w:sz w:val="28"/>
          <w:szCs w:val="28"/>
        </w:rPr>
        <w:t xml:space="preserve"> as it is </w:t>
      </w:r>
      <w:r w:rsidR="003516F4" w:rsidRPr="0060052E">
        <w:rPr>
          <w:rFonts w:asciiTheme="majorBidi" w:eastAsia="SimSun" w:hAnsiTheme="majorBidi" w:cstheme="majorBidi"/>
          <w:sz w:val="28"/>
          <w:szCs w:val="28"/>
        </w:rPr>
        <w:t xml:space="preserve">one of the </w:t>
      </w:r>
      <w:r w:rsidRPr="0060052E">
        <w:rPr>
          <w:rFonts w:asciiTheme="majorBidi" w:eastAsia="SimSun" w:hAnsiTheme="majorBidi" w:cstheme="majorBidi"/>
          <w:sz w:val="28"/>
          <w:szCs w:val="28"/>
        </w:rPr>
        <w:t xml:space="preserve">most popular social media </w:t>
      </w:r>
      <w:r w:rsidR="00651708" w:rsidRPr="0060052E">
        <w:rPr>
          <w:rFonts w:asciiTheme="majorBidi" w:eastAsia="SimSun" w:hAnsiTheme="majorBidi" w:cstheme="majorBidi"/>
          <w:sz w:val="28"/>
          <w:szCs w:val="28"/>
        </w:rPr>
        <w:t>platforms</w:t>
      </w:r>
      <w:r w:rsidRPr="0060052E">
        <w:rPr>
          <w:rFonts w:asciiTheme="majorBidi" w:eastAsia="SimSun" w:hAnsiTheme="majorBidi" w:cstheme="majorBidi"/>
          <w:sz w:val="28"/>
          <w:szCs w:val="28"/>
        </w:rPr>
        <w:t xml:space="preserve"> in Palestine</w:t>
      </w:r>
      <w:r w:rsidR="003516F4" w:rsidRPr="0060052E">
        <w:rPr>
          <w:rFonts w:asciiTheme="majorBidi" w:eastAsia="SimSun" w:hAnsiTheme="majorBidi" w:cstheme="majorBidi"/>
          <w:sz w:val="28"/>
          <w:szCs w:val="28"/>
        </w:rPr>
        <w:t xml:space="preserve"> and in the world. </w:t>
      </w:r>
      <w:r w:rsidRPr="0060052E">
        <w:rPr>
          <w:rFonts w:asciiTheme="majorBidi" w:eastAsia="SimSun" w:hAnsiTheme="majorBidi" w:cstheme="majorBidi"/>
          <w:sz w:val="28"/>
          <w:szCs w:val="28"/>
        </w:rPr>
        <w:t xml:space="preserve"> </w:t>
      </w:r>
      <w:r w:rsidR="00B2785B" w:rsidRPr="0060052E">
        <w:rPr>
          <w:rFonts w:asciiTheme="majorBidi" w:eastAsia="SimSun" w:hAnsiTheme="majorBidi" w:cstheme="majorBidi"/>
          <w:sz w:val="28"/>
          <w:szCs w:val="28"/>
        </w:rPr>
        <w:t xml:space="preserve">It enables its users to send short tweets (280-characters). </w:t>
      </w:r>
      <w:r w:rsidR="00C113C0" w:rsidRPr="0060052E">
        <w:rPr>
          <w:rFonts w:asciiTheme="majorBidi" w:hAnsiTheme="majorBidi" w:cstheme="majorBidi"/>
          <w:sz w:val="28"/>
          <w:szCs w:val="28"/>
        </w:rPr>
        <w:t>Twitter is a social media platform. In the last reported quarter, the number of global monetizable daily active users (DAU) on Twitter amounted to 211 million users (Statista</w:t>
      </w:r>
      <w:r w:rsidR="00C113C0" w:rsidRPr="0060052E">
        <w:rPr>
          <w:rStyle w:val="FootnoteReference"/>
          <w:rFonts w:asciiTheme="majorBidi" w:hAnsiTheme="majorBidi" w:cstheme="majorBidi"/>
          <w:sz w:val="28"/>
          <w:szCs w:val="28"/>
          <w:vertAlign w:val="baseline"/>
        </w:rPr>
        <w:t>, 2022)</w:t>
      </w:r>
      <w:r w:rsidR="00855356" w:rsidRPr="0060052E">
        <w:rPr>
          <w:rStyle w:val="FootnoteReference"/>
          <w:rFonts w:asciiTheme="majorBidi" w:hAnsiTheme="majorBidi" w:cstheme="majorBidi"/>
          <w:sz w:val="28"/>
          <w:szCs w:val="28"/>
        </w:rPr>
        <w:footnoteReference w:id="2"/>
      </w:r>
      <w:r w:rsidR="00855356" w:rsidRPr="0060052E">
        <w:rPr>
          <w:rFonts w:asciiTheme="majorBidi" w:hAnsiTheme="majorBidi" w:cstheme="majorBidi"/>
          <w:sz w:val="28"/>
          <w:szCs w:val="28"/>
        </w:rPr>
        <w:t xml:space="preserve">. </w:t>
      </w:r>
      <w:r w:rsidR="00C113C0" w:rsidRPr="0060052E">
        <w:rPr>
          <w:rFonts w:asciiTheme="majorBidi" w:hAnsiTheme="majorBidi" w:cstheme="majorBidi"/>
          <w:sz w:val="28"/>
          <w:szCs w:val="28"/>
        </w:rPr>
        <w:t xml:space="preserve">Through the publicly accessible Application Programming Interface (API) services, the platform allows analysts to mine the tweets that users post online, in compliance with the privacy regulations set by </w:t>
      </w:r>
      <w:r w:rsidR="00C113C0" w:rsidRPr="00BF1385">
        <w:rPr>
          <w:rFonts w:asciiTheme="majorBidi" w:eastAsiaTheme="minorHAnsi" w:hAnsiTheme="majorBidi" w:cstheme="majorBidi"/>
          <w:sz w:val="28"/>
          <w:szCs w:val="28"/>
        </w:rPr>
        <w:t>the platform programmers</w:t>
      </w:r>
      <w:r w:rsidR="007F6B27">
        <w:rPr>
          <w:rStyle w:val="FootnoteReference"/>
          <w:rFonts w:asciiTheme="majorBidi" w:eastAsiaTheme="minorHAnsi" w:hAnsiTheme="majorBidi" w:cstheme="majorBidi"/>
          <w:sz w:val="28"/>
          <w:szCs w:val="28"/>
        </w:rPr>
        <w:footnoteReference w:id="3"/>
      </w:r>
      <w:r w:rsidR="00855356" w:rsidRPr="00BF1385">
        <w:rPr>
          <w:rFonts w:asciiTheme="majorBidi" w:eastAsiaTheme="minorHAnsi" w:hAnsiTheme="majorBidi" w:cstheme="majorBidi"/>
          <w:sz w:val="28"/>
          <w:szCs w:val="28"/>
        </w:rPr>
        <w:t xml:space="preserve">. </w:t>
      </w:r>
      <w:r w:rsidR="00C113C0" w:rsidRPr="00BF1385">
        <w:rPr>
          <w:rFonts w:asciiTheme="majorBidi" w:eastAsiaTheme="minorHAnsi" w:hAnsiTheme="majorBidi" w:cstheme="majorBidi"/>
          <w:sz w:val="28"/>
          <w:szCs w:val="28"/>
        </w:rPr>
        <w:fldChar w:fldCharType="begin"/>
      </w:r>
      <w:r w:rsidR="00C113C0" w:rsidRPr="00BF1385">
        <w:rPr>
          <w:rFonts w:asciiTheme="majorBidi" w:eastAsiaTheme="minorHAnsi" w:hAnsiTheme="majorBidi" w:cstheme="majorBidi"/>
          <w:sz w:val="28"/>
          <w:szCs w:val="28"/>
        </w:rPr>
        <w:instrText xml:space="preserve"> ADDIN EN.CITE &lt;EndNote&gt;&lt;Cite AuthorYear="1"&gt;&lt;Author&gt;Siapera&lt;/Author&gt;&lt;Year&gt;2014&lt;/Year&gt;&lt;RecNum&gt;58&lt;/RecNum&gt;&lt;Pages&gt;544&lt;/Pages&gt;&lt;DisplayText&gt;Siapera (2014, p. 544)&lt;/DisplayText&gt;&lt;record&gt;&lt;rec-number&gt;58&lt;/rec-number&gt;&lt;foreign-keys&gt;&lt;key app="EN" db-id="wf5d5ws2gs5x2see5p1xvzp2pv2fa2vxefw2" timestamp="1645667522"&gt;58&lt;/key&gt;&lt;/foreign-keys&gt;&lt;ref-type name="Journal Article"&gt;17&lt;/ref-type&gt;&lt;contributors&gt;&lt;authors&gt;&lt;author&gt;Siapera, Eugenia&lt;/author&gt;&lt;/authors&gt;&lt;/contributors&gt;&lt;titles&gt;&lt;title&gt;Tweeting# Palestine: Twitter and the mediation of Palestine&lt;/title&gt;&lt;secondary-title&gt;International Journal of Cultural Studies&lt;/secondary-title&gt;&lt;/titles&gt;&lt;periodical&gt;&lt;full-title&gt;International Journal of Cultural Studies&lt;/full-title&gt;&lt;/periodical&gt;&lt;pages&gt;539-555&lt;/pages&gt;&lt;volume&gt;17&lt;/volume&gt;&lt;number&gt;6&lt;/number&gt;&lt;dates&gt;&lt;year&gt;2014&lt;/year&gt;&lt;/dates&gt;&lt;isbn&gt;1367-8779&lt;/isbn&gt;&lt;urls&gt;&lt;/urls&gt;&lt;/record&gt;&lt;/Cite&gt;&lt;/EndNote&gt;</w:instrText>
      </w:r>
      <w:r w:rsidR="00C113C0" w:rsidRPr="00BF1385">
        <w:rPr>
          <w:rFonts w:asciiTheme="majorBidi" w:eastAsiaTheme="minorHAnsi" w:hAnsiTheme="majorBidi" w:cstheme="majorBidi"/>
          <w:sz w:val="28"/>
          <w:szCs w:val="28"/>
        </w:rPr>
        <w:fldChar w:fldCharType="separate"/>
      </w:r>
      <w:r w:rsidR="00C113C0" w:rsidRPr="00BF1385">
        <w:rPr>
          <w:rFonts w:asciiTheme="majorBidi" w:eastAsiaTheme="minorHAnsi" w:hAnsiTheme="majorBidi" w:cstheme="majorBidi"/>
          <w:sz w:val="28"/>
          <w:szCs w:val="28"/>
        </w:rPr>
        <w:t>Siapera (2014, p. 544)</w:t>
      </w:r>
      <w:r w:rsidR="00C113C0" w:rsidRPr="00BF1385">
        <w:rPr>
          <w:rFonts w:asciiTheme="majorBidi" w:eastAsiaTheme="minorHAnsi" w:hAnsiTheme="majorBidi" w:cstheme="majorBidi"/>
          <w:sz w:val="28"/>
          <w:szCs w:val="28"/>
        </w:rPr>
        <w:fldChar w:fldCharType="end"/>
      </w:r>
      <w:r w:rsidR="00C113C0" w:rsidRPr="00BF1385">
        <w:rPr>
          <w:rFonts w:asciiTheme="majorBidi" w:eastAsiaTheme="minorHAnsi" w:hAnsiTheme="majorBidi" w:cstheme="majorBidi"/>
          <w:sz w:val="28"/>
          <w:szCs w:val="28"/>
        </w:rPr>
        <w:t xml:space="preserve"> states “</w:t>
      </w:r>
      <w:r w:rsidR="00C113C0" w:rsidRPr="0060052E">
        <w:rPr>
          <w:rFonts w:asciiTheme="majorBidi" w:eastAsiaTheme="minorHAnsi" w:hAnsiTheme="majorBidi" w:cstheme="majorBidi"/>
          <w:sz w:val="28"/>
          <w:szCs w:val="28"/>
        </w:rPr>
        <w:t>social media present formidable methodological challenges: the volume of information,</w:t>
      </w:r>
      <w:r w:rsidR="00C113C0" w:rsidRPr="00BF1385">
        <w:rPr>
          <w:rFonts w:asciiTheme="majorBidi" w:eastAsiaTheme="minorHAnsi" w:hAnsiTheme="majorBidi" w:cstheme="majorBidi"/>
          <w:sz w:val="28"/>
          <w:szCs w:val="28"/>
        </w:rPr>
        <w:t xml:space="preserve"> </w:t>
      </w:r>
      <w:r w:rsidR="00C113C0" w:rsidRPr="0060052E">
        <w:rPr>
          <w:rFonts w:asciiTheme="majorBidi" w:eastAsiaTheme="minorHAnsi" w:hAnsiTheme="majorBidi" w:cstheme="majorBidi"/>
          <w:sz w:val="28"/>
          <w:szCs w:val="28"/>
        </w:rPr>
        <w:t xml:space="preserve">as well as its dynamic character, makes it extremely difficult to pin them down”. </w:t>
      </w:r>
    </w:p>
    <w:p w14:paraId="3B8D445A" w14:textId="20C2D387" w:rsidR="006B2E6A" w:rsidRPr="00BF1385" w:rsidRDefault="00651708" w:rsidP="00BF1385">
      <w:pPr>
        <w:jc w:val="both"/>
        <w:rPr>
          <w:rFonts w:asciiTheme="majorBidi" w:eastAsiaTheme="minorHAnsi" w:hAnsiTheme="majorBidi" w:cstheme="majorBidi"/>
          <w:sz w:val="28"/>
          <w:szCs w:val="28"/>
        </w:rPr>
      </w:pPr>
      <w:r w:rsidRPr="00BF1385">
        <w:rPr>
          <w:rFonts w:asciiTheme="majorBidi" w:eastAsiaTheme="minorHAnsi" w:hAnsiTheme="majorBidi" w:cstheme="majorBidi"/>
          <w:sz w:val="28"/>
          <w:szCs w:val="28"/>
        </w:rPr>
        <w:t>T</w:t>
      </w:r>
      <w:r w:rsidR="004A55D6" w:rsidRPr="00BF1385">
        <w:rPr>
          <w:rFonts w:asciiTheme="majorBidi" w:eastAsiaTheme="minorHAnsi" w:hAnsiTheme="majorBidi" w:cstheme="majorBidi"/>
          <w:sz w:val="28"/>
          <w:szCs w:val="28"/>
        </w:rPr>
        <w:t>h</w:t>
      </w:r>
      <w:r w:rsidR="007F6B27">
        <w:rPr>
          <w:rFonts w:asciiTheme="majorBidi" w:eastAsiaTheme="minorHAnsi" w:hAnsiTheme="majorBidi" w:cstheme="majorBidi"/>
          <w:sz w:val="28"/>
          <w:szCs w:val="28"/>
        </w:rPr>
        <w:t>is</w:t>
      </w:r>
      <w:r w:rsidR="004A55D6" w:rsidRPr="00BF1385">
        <w:rPr>
          <w:rFonts w:asciiTheme="majorBidi" w:eastAsiaTheme="minorHAnsi" w:hAnsiTheme="majorBidi" w:cstheme="majorBidi"/>
          <w:sz w:val="28"/>
          <w:szCs w:val="28"/>
        </w:rPr>
        <w:t xml:space="preserve"> </w:t>
      </w:r>
      <w:r w:rsidRPr="00BF1385">
        <w:rPr>
          <w:rFonts w:asciiTheme="majorBidi" w:eastAsiaTheme="minorHAnsi" w:hAnsiTheme="majorBidi" w:cstheme="majorBidi"/>
          <w:sz w:val="28"/>
          <w:szCs w:val="28"/>
        </w:rPr>
        <w:t>paper</w:t>
      </w:r>
      <w:r w:rsidR="004A55D6" w:rsidRPr="00BF1385">
        <w:rPr>
          <w:rFonts w:asciiTheme="majorBidi" w:eastAsiaTheme="minorHAnsi" w:hAnsiTheme="majorBidi" w:cstheme="majorBidi"/>
          <w:sz w:val="28"/>
          <w:szCs w:val="28"/>
        </w:rPr>
        <w:t xml:space="preserve"> examines and compares discourses </w:t>
      </w:r>
      <w:r w:rsidR="007F6B27">
        <w:rPr>
          <w:rFonts w:asciiTheme="majorBidi" w:eastAsiaTheme="minorHAnsi" w:hAnsiTheme="majorBidi" w:cstheme="majorBidi"/>
          <w:sz w:val="28"/>
          <w:szCs w:val="28"/>
        </w:rPr>
        <w:t>of</w:t>
      </w:r>
      <w:r w:rsidRPr="00BF1385">
        <w:rPr>
          <w:rFonts w:asciiTheme="majorBidi" w:eastAsiaTheme="minorHAnsi" w:hAnsiTheme="majorBidi" w:cstheme="majorBidi"/>
          <w:sz w:val="28"/>
          <w:szCs w:val="28"/>
        </w:rPr>
        <w:t xml:space="preserve"> and </w:t>
      </w:r>
      <w:r w:rsidR="007F6B27">
        <w:rPr>
          <w:rFonts w:asciiTheme="majorBidi" w:eastAsiaTheme="minorHAnsi" w:hAnsiTheme="majorBidi" w:cstheme="majorBidi"/>
          <w:sz w:val="28"/>
          <w:szCs w:val="28"/>
        </w:rPr>
        <w:t>on</w:t>
      </w:r>
      <w:r w:rsidR="004A55D6" w:rsidRPr="00BF1385">
        <w:rPr>
          <w:rFonts w:asciiTheme="majorBidi" w:eastAsiaTheme="minorHAnsi" w:hAnsiTheme="majorBidi" w:cstheme="majorBidi"/>
          <w:sz w:val="28"/>
          <w:szCs w:val="28"/>
        </w:rPr>
        <w:t xml:space="preserve"> </w:t>
      </w:r>
      <w:r w:rsidRPr="00BF1385">
        <w:rPr>
          <w:rFonts w:asciiTheme="majorBidi" w:eastAsiaTheme="minorHAnsi" w:hAnsiTheme="majorBidi" w:cstheme="majorBidi"/>
          <w:sz w:val="28"/>
          <w:szCs w:val="28"/>
        </w:rPr>
        <w:t>Hamas on Twitter. The collection data comprises tweets fr</w:t>
      </w:r>
      <w:r w:rsidR="001017F5">
        <w:rPr>
          <w:rFonts w:asciiTheme="majorBidi" w:eastAsiaTheme="minorHAnsi" w:hAnsiTheme="majorBidi" w:cstheme="majorBidi"/>
          <w:sz w:val="28"/>
          <w:szCs w:val="28"/>
        </w:rPr>
        <w:t>o</w:t>
      </w:r>
      <w:r w:rsidRPr="00BF1385">
        <w:rPr>
          <w:rFonts w:asciiTheme="majorBidi" w:eastAsiaTheme="minorHAnsi" w:hAnsiTheme="majorBidi" w:cstheme="majorBidi"/>
          <w:sz w:val="28"/>
          <w:szCs w:val="28"/>
        </w:rPr>
        <w:t xml:space="preserve">m the hashtag #Hamas and tweets produced by </w:t>
      </w:r>
      <w:r w:rsidRPr="00BF1385">
        <w:rPr>
          <w:rFonts w:asciiTheme="majorBidi" w:eastAsiaTheme="minorHAnsi" w:hAnsiTheme="majorBidi" w:cstheme="majorBidi"/>
          <w:sz w:val="28"/>
          <w:szCs w:val="28"/>
        </w:rPr>
        <w:lastRenderedPageBreak/>
        <w:t xml:space="preserve">Shehab News Agency with the </w:t>
      </w:r>
      <w:r w:rsidR="00985C6E" w:rsidRPr="00BF1385">
        <w:rPr>
          <w:rFonts w:asciiTheme="majorBidi" w:eastAsiaTheme="minorHAnsi" w:hAnsiTheme="majorBidi" w:cstheme="majorBidi"/>
          <w:sz w:val="28"/>
          <w:szCs w:val="28"/>
        </w:rPr>
        <w:t>username</w:t>
      </w:r>
      <w:r w:rsidRPr="00BF1385">
        <w:rPr>
          <w:rFonts w:asciiTheme="majorBidi" w:eastAsiaTheme="minorHAnsi" w:hAnsiTheme="majorBidi" w:cstheme="majorBidi"/>
          <w:sz w:val="28"/>
          <w:szCs w:val="28"/>
        </w:rPr>
        <w:t>/ID @ShehabAgency. The collection of tweets has been done on 17 February 2022 on the hashtag #Hamas and</w:t>
      </w:r>
      <w:r w:rsidRPr="000736DD">
        <w:rPr>
          <w:rFonts w:asciiTheme="majorBidi" w:hAnsiTheme="majorBidi" w:cstheme="majorBidi"/>
          <w:sz w:val="28"/>
          <w:szCs w:val="28"/>
        </w:rPr>
        <w:t xml:space="preserve"> on 1</w:t>
      </w:r>
      <w:r w:rsidR="00D82AAF" w:rsidRPr="000736DD">
        <w:rPr>
          <w:rFonts w:asciiTheme="majorBidi" w:hAnsiTheme="majorBidi" w:cstheme="majorBidi"/>
          <w:sz w:val="28"/>
          <w:szCs w:val="28"/>
        </w:rPr>
        <w:t>7 January for Twee</w:t>
      </w:r>
      <w:r w:rsidR="00D82AAF" w:rsidRPr="000D05E4">
        <w:rPr>
          <w:rFonts w:asciiTheme="majorBidi" w:hAnsiTheme="majorBidi" w:cstheme="majorBidi"/>
          <w:sz w:val="28"/>
          <w:szCs w:val="28"/>
        </w:rPr>
        <w:t>ts of Shehab News Agency. Also,</w:t>
      </w:r>
      <w:r w:rsidR="00855356">
        <w:rPr>
          <w:rFonts w:asciiTheme="majorBidi" w:hAnsiTheme="majorBidi" w:cstheme="majorBidi"/>
          <w:sz w:val="28"/>
          <w:szCs w:val="28"/>
        </w:rPr>
        <w:t xml:space="preserve"> a collection </w:t>
      </w:r>
      <w:r w:rsidR="00D82AAF" w:rsidRPr="000D05E4">
        <w:rPr>
          <w:rFonts w:asciiTheme="majorBidi" w:hAnsiTheme="majorBidi" w:cstheme="majorBidi"/>
          <w:sz w:val="28"/>
          <w:szCs w:val="28"/>
        </w:rPr>
        <w:t xml:space="preserve">of photos published by Shehab News Agency </w:t>
      </w:r>
      <w:r w:rsidR="00D82AAF" w:rsidRPr="00BF1385">
        <w:rPr>
          <w:rFonts w:asciiTheme="majorBidi" w:eastAsiaTheme="minorHAnsi" w:hAnsiTheme="majorBidi" w:cstheme="majorBidi"/>
          <w:sz w:val="28"/>
          <w:szCs w:val="28"/>
        </w:rPr>
        <w:t xml:space="preserve">on Gaza war </w:t>
      </w:r>
      <w:r w:rsidR="00227D78" w:rsidRPr="00BF1385">
        <w:rPr>
          <w:rFonts w:asciiTheme="majorBidi" w:eastAsiaTheme="minorHAnsi" w:hAnsiTheme="majorBidi" w:cstheme="majorBidi"/>
          <w:sz w:val="28"/>
          <w:szCs w:val="28"/>
        </w:rPr>
        <w:t xml:space="preserve">between 10th and 21st May 2021 </w:t>
      </w:r>
      <w:r w:rsidR="00D82AAF" w:rsidRPr="00BF1385">
        <w:rPr>
          <w:rFonts w:asciiTheme="majorBidi" w:eastAsiaTheme="minorHAnsi" w:hAnsiTheme="majorBidi" w:cstheme="majorBidi"/>
          <w:sz w:val="28"/>
          <w:szCs w:val="28"/>
        </w:rPr>
        <w:t>has been collected randomly</w:t>
      </w:r>
      <w:r w:rsidR="00227D78" w:rsidRPr="00BF1385">
        <w:rPr>
          <w:rFonts w:asciiTheme="majorBidi" w:eastAsiaTheme="minorHAnsi" w:hAnsiTheme="majorBidi" w:cstheme="majorBidi"/>
          <w:sz w:val="28"/>
          <w:szCs w:val="28"/>
        </w:rPr>
        <w:t xml:space="preserve"> only to do the visual analysis to get a better </w:t>
      </w:r>
      <w:r w:rsidR="001017F5">
        <w:rPr>
          <w:rFonts w:asciiTheme="majorBidi" w:eastAsiaTheme="minorHAnsi" w:hAnsiTheme="majorBidi" w:cstheme="majorBidi"/>
          <w:sz w:val="28"/>
          <w:szCs w:val="28"/>
        </w:rPr>
        <w:t>link</w:t>
      </w:r>
      <w:r w:rsidR="00227D78" w:rsidRPr="00BF1385">
        <w:rPr>
          <w:rFonts w:asciiTheme="majorBidi" w:eastAsiaTheme="minorHAnsi" w:hAnsiTheme="majorBidi" w:cstheme="majorBidi"/>
          <w:sz w:val="28"/>
          <w:szCs w:val="28"/>
        </w:rPr>
        <w:t xml:space="preserve"> between the textual and visual discourses.</w:t>
      </w:r>
      <w:r w:rsidR="00BF1385" w:rsidRPr="00BF1385">
        <w:rPr>
          <w:rFonts w:asciiTheme="majorBidi" w:eastAsiaTheme="minorHAnsi" w:hAnsiTheme="majorBidi" w:cstheme="majorBidi"/>
          <w:sz w:val="28"/>
          <w:szCs w:val="28"/>
        </w:rPr>
        <w:t xml:space="preserve"> </w:t>
      </w:r>
      <w:r w:rsidR="003C7812" w:rsidRPr="00BF1385">
        <w:rPr>
          <w:rFonts w:asciiTheme="majorBidi" w:eastAsiaTheme="minorHAnsi" w:hAnsiTheme="majorBidi" w:cstheme="majorBidi"/>
          <w:sz w:val="28"/>
          <w:szCs w:val="28"/>
        </w:rPr>
        <w:t xml:space="preserve">The tweets were collected by </w:t>
      </w:r>
      <w:proofErr w:type="spellStart"/>
      <w:r w:rsidR="003C7812" w:rsidRPr="00BF1385">
        <w:rPr>
          <w:rFonts w:asciiTheme="majorBidi" w:eastAsiaTheme="minorHAnsi" w:hAnsiTheme="majorBidi" w:cstheme="majorBidi"/>
          <w:sz w:val="28"/>
          <w:szCs w:val="28"/>
        </w:rPr>
        <w:t>Nvivo</w:t>
      </w:r>
      <w:proofErr w:type="spellEnd"/>
      <w:r w:rsidR="003C7812" w:rsidRPr="00BF1385">
        <w:rPr>
          <w:rFonts w:asciiTheme="majorBidi" w:eastAsiaTheme="minorHAnsi" w:hAnsiTheme="majorBidi" w:cstheme="majorBidi"/>
          <w:sz w:val="28"/>
          <w:szCs w:val="28"/>
        </w:rPr>
        <w:t xml:space="preserve"> </w:t>
      </w:r>
      <w:proofErr w:type="spellStart"/>
      <w:r w:rsidR="00EA51F1" w:rsidRPr="00BF1385">
        <w:rPr>
          <w:rFonts w:asciiTheme="majorBidi" w:eastAsiaTheme="minorHAnsi" w:hAnsiTheme="majorBidi" w:cstheme="majorBidi"/>
          <w:sz w:val="28"/>
          <w:szCs w:val="28"/>
        </w:rPr>
        <w:t>NCapture</w:t>
      </w:r>
      <w:proofErr w:type="spellEnd"/>
      <w:r w:rsidR="003C7812" w:rsidRPr="00BF1385">
        <w:rPr>
          <w:rFonts w:asciiTheme="majorBidi" w:eastAsiaTheme="minorHAnsi" w:hAnsiTheme="majorBidi" w:cstheme="majorBidi"/>
          <w:sz w:val="28"/>
          <w:szCs w:val="28"/>
        </w:rPr>
        <w:t>, installed on the Google Chrome.</w:t>
      </w:r>
    </w:p>
    <w:p w14:paraId="26DBBFD9" w14:textId="5AD3962F" w:rsidR="00EE02ED" w:rsidRPr="000D05E4" w:rsidRDefault="003C7812" w:rsidP="006451A3">
      <w:pPr>
        <w:jc w:val="both"/>
        <w:rPr>
          <w:rFonts w:asciiTheme="majorBidi" w:hAnsiTheme="majorBidi" w:cstheme="majorBidi"/>
          <w:sz w:val="28"/>
          <w:szCs w:val="28"/>
        </w:rPr>
      </w:pPr>
      <w:r w:rsidRPr="00BF1385">
        <w:rPr>
          <w:rFonts w:asciiTheme="majorBidi" w:eastAsiaTheme="minorHAnsi" w:hAnsiTheme="majorBidi" w:cstheme="majorBidi"/>
          <w:sz w:val="28"/>
          <w:szCs w:val="28"/>
        </w:rPr>
        <w:t xml:space="preserve">The random photos were collected </w:t>
      </w:r>
      <w:r w:rsidR="00855356" w:rsidRPr="00BF1385">
        <w:rPr>
          <w:rFonts w:asciiTheme="majorBidi" w:eastAsiaTheme="minorHAnsi" w:hAnsiTheme="majorBidi" w:cstheme="majorBidi"/>
          <w:sz w:val="28"/>
          <w:szCs w:val="28"/>
        </w:rPr>
        <w:t>manually</w:t>
      </w:r>
      <w:r w:rsidR="00331D4D">
        <w:rPr>
          <w:rFonts w:asciiTheme="majorBidi" w:eastAsiaTheme="minorHAnsi" w:hAnsiTheme="majorBidi" w:cstheme="majorBidi"/>
          <w:sz w:val="28"/>
          <w:szCs w:val="28"/>
        </w:rPr>
        <w:t>. The selected analyzed</w:t>
      </w:r>
      <w:r w:rsidRPr="00BF1385">
        <w:rPr>
          <w:rFonts w:asciiTheme="majorBidi" w:eastAsiaTheme="minorHAnsi" w:hAnsiTheme="majorBidi" w:cstheme="majorBidi"/>
          <w:sz w:val="28"/>
          <w:szCs w:val="28"/>
        </w:rPr>
        <w:t xml:space="preserve"> photos </w:t>
      </w:r>
      <w:r w:rsidR="00331D4D">
        <w:rPr>
          <w:rFonts w:asciiTheme="majorBidi" w:eastAsiaTheme="minorHAnsi" w:hAnsiTheme="majorBidi" w:cstheme="majorBidi"/>
          <w:sz w:val="28"/>
          <w:szCs w:val="28"/>
        </w:rPr>
        <w:t xml:space="preserve">were </w:t>
      </w:r>
      <w:r w:rsidRPr="00BF1385">
        <w:rPr>
          <w:rFonts w:asciiTheme="majorBidi" w:eastAsiaTheme="minorHAnsi" w:hAnsiTheme="majorBidi" w:cstheme="majorBidi"/>
          <w:sz w:val="28"/>
          <w:szCs w:val="28"/>
        </w:rPr>
        <w:t xml:space="preserve">chosen </w:t>
      </w:r>
      <w:r w:rsidR="00331D4D">
        <w:rPr>
          <w:rFonts w:asciiTheme="majorBidi" w:eastAsiaTheme="minorHAnsi" w:hAnsiTheme="majorBidi" w:cstheme="majorBidi"/>
          <w:sz w:val="28"/>
          <w:szCs w:val="28"/>
        </w:rPr>
        <w:t>with</w:t>
      </w:r>
      <w:r w:rsidRPr="00BF1385">
        <w:rPr>
          <w:rFonts w:asciiTheme="majorBidi" w:eastAsiaTheme="minorHAnsi" w:hAnsiTheme="majorBidi" w:cstheme="majorBidi"/>
          <w:sz w:val="28"/>
          <w:szCs w:val="28"/>
        </w:rPr>
        <w:t xml:space="preserve"> consideration of the social actors of Hamas as the main participants</w:t>
      </w:r>
      <w:r w:rsidRPr="000D05E4">
        <w:rPr>
          <w:rFonts w:asciiTheme="majorBidi" w:hAnsiTheme="majorBidi" w:cstheme="majorBidi"/>
          <w:sz w:val="28"/>
          <w:szCs w:val="28"/>
        </w:rPr>
        <w:t xml:space="preserve">. </w:t>
      </w:r>
      <w:r w:rsidR="0090716D" w:rsidRPr="000D05E4">
        <w:rPr>
          <w:rFonts w:asciiTheme="majorBidi" w:hAnsiTheme="majorBidi" w:cstheme="majorBidi"/>
          <w:sz w:val="28"/>
          <w:szCs w:val="28"/>
        </w:rPr>
        <w:t xml:space="preserve">It is </w:t>
      </w:r>
      <w:r w:rsidR="00EE02ED" w:rsidRPr="000D05E4">
        <w:rPr>
          <w:rFonts w:asciiTheme="majorBidi" w:hAnsiTheme="majorBidi" w:cstheme="majorBidi"/>
          <w:sz w:val="28"/>
          <w:szCs w:val="28"/>
        </w:rPr>
        <w:t>worth mentioning</w:t>
      </w:r>
      <w:r w:rsidR="0090716D" w:rsidRPr="000D05E4">
        <w:rPr>
          <w:rFonts w:asciiTheme="majorBidi" w:hAnsiTheme="majorBidi" w:cstheme="majorBidi"/>
          <w:sz w:val="28"/>
          <w:szCs w:val="28"/>
        </w:rPr>
        <w:t xml:space="preserve"> that this would not be the most reliable or right way to collect social media data. This is because of the availability of software programs for the researcher. Also, Twitter does not give access </w:t>
      </w:r>
      <w:r w:rsidR="00EE02ED" w:rsidRPr="000D05E4">
        <w:rPr>
          <w:rFonts w:asciiTheme="majorBidi" w:hAnsiTheme="majorBidi" w:cstheme="majorBidi"/>
          <w:sz w:val="28"/>
          <w:szCs w:val="28"/>
        </w:rPr>
        <w:t xml:space="preserve">without having API. This makes </w:t>
      </w:r>
      <w:r w:rsidR="00331D4D">
        <w:rPr>
          <w:rFonts w:asciiTheme="majorBidi" w:hAnsiTheme="majorBidi" w:cstheme="majorBidi"/>
          <w:sz w:val="28"/>
          <w:szCs w:val="28"/>
        </w:rPr>
        <w:t xml:space="preserve">the </w:t>
      </w:r>
      <w:r w:rsidR="00EE02ED" w:rsidRPr="000D05E4">
        <w:rPr>
          <w:rFonts w:asciiTheme="majorBidi" w:hAnsiTheme="majorBidi" w:cstheme="majorBidi"/>
          <w:sz w:val="28"/>
          <w:szCs w:val="28"/>
        </w:rPr>
        <w:t xml:space="preserve">collection </w:t>
      </w:r>
      <w:r w:rsidR="00331D4D">
        <w:rPr>
          <w:rFonts w:asciiTheme="majorBidi" w:hAnsiTheme="majorBidi" w:cstheme="majorBidi"/>
          <w:sz w:val="28"/>
          <w:szCs w:val="28"/>
        </w:rPr>
        <w:t xml:space="preserve">of </w:t>
      </w:r>
      <w:r w:rsidR="00EE02ED" w:rsidRPr="000D05E4">
        <w:rPr>
          <w:rFonts w:asciiTheme="majorBidi" w:hAnsiTheme="majorBidi" w:cstheme="majorBidi"/>
          <w:sz w:val="28"/>
          <w:szCs w:val="28"/>
        </w:rPr>
        <w:t xml:space="preserve">Twitter historical data </w:t>
      </w:r>
      <w:r w:rsidR="00331D4D">
        <w:rPr>
          <w:rFonts w:asciiTheme="majorBidi" w:hAnsiTheme="majorBidi" w:cstheme="majorBidi"/>
          <w:sz w:val="28"/>
          <w:szCs w:val="28"/>
        </w:rPr>
        <w:t xml:space="preserve">is </w:t>
      </w:r>
      <w:r w:rsidR="00EE02ED" w:rsidRPr="000D05E4">
        <w:rPr>
          <w:rFonts w:asciiTheme="majorBidi" w:hAnsiTheme="majorBidi" w:cstheme="majorBidi"/>
          <w:sz w:val="28"/>
          <w:szCs w:val="28"/>
        </w:rPr>
        <w:t xml:space="preserve">a </w:t>
      </w:r>
      <w:r w:rsidR="00331D4D" w:rsidRPr="000D05E4">
        <w:rPr>
          <w:rFonts w:asciiTheme="majorBidi" w:hAnsiTheme="majorBidi" w:cstheme="majorBidi"/>
          <w:sz w:val="28"/>
          <w:szCs w:val="28"/>
        </w:rPr>
        <w:t>challenge</w:t>
      </w:r>
      <w:r w:rsidR="00EE02ED" w:rsidRPr="000D05E4">
        <w:rPr>
          <w:rFonts w:asciiTheme="majorBidi" w:hAnsiTheme="majorBidi" w:cstheme="majorBidi"/>
          <w:sz w:val="28"/>
          <w:szCs w:val="28"/>
        </w:rPr>
        <w:t>.</w:t>
      </w:r>
      <w:r w:rsidR="00673946">
        <w:rPr>
          <w:rFonts w:asciiTheme="majorBidi" w:hAnsiTheme="majorBidi" w:cstheme="majorBidi"/>
          <w:sz w:val="28"/>
          <w:szCs w:val="28"/>
        </w:rPr>
        <w:t xml:space="preserve"> In this case, the researcher sees that c</w:t>
      </w:r>
      <w:r w:rsidR="00EE02ED" w:rsidRPr="000D05E4">
        <w:rPr>
          <w:rFonts w:asciiTheme="majorBidi" w:hAnsiTheme="majorBidi" w:cstheme="majorBidi"/>
          <w:sz w:val="28"/>
          <w:szCs w:val="28"/>
        </w:rPr>
        <w:t>ooperation between critical discourse analysts and data scientists is highly required</w:t>
      </w:r>
      <w:r w:rsidR="006B2E6A">
        <w:rPr>
          <w:rFonts w:asciiTheme="majorBidi" w:hAnsiTheme="majorBidi" w:cstheme="majorBidi"/>
          <w:sz w:val="28"/>
          <w:szCs w:val="28"/>
        </w:rPr>
        <w:t xml:space="preserve"> in such a case or research</w:t>
      </w:r>
      <w:r w:rsidR="00EE02ED" w:rsidRPr="000D05E4">
        <w:rPr>
          <w:rFonts w:asciiTheme="majorBidi" w:hAnsiTheme="majorBidi" w:cstheme="majorBidi"/>
          <w:sz w:val="28"/>
          <w:szCs w:val="28"/>
        </w:rPr>
        <w:t>.</w:t>
      </w:r>
    </w:p>
    <w:p w14:paraId="3DFD1DF6" w14:textId="148ADA09" w:rsidR="00195639" w:rsidRDefault="00195639" w:rsidP="002044B7">
      <w:pPr>
        <w:rPr>
          <w:rFonts w:asciiTheme="majorBidi" w:hAnsiTheme="majorBidi" w:cstheme="majorBidi"/>
          <w:sz w:val="28"/>
          <w:szCs w:val="28"/>
        </w:rPr>
      </w:pPr>
    </w:p>
    <w:p w14:paraId="6E638BCB" w14:textId="565E6163" w:rsidR="004A55D6" w:rsidRPr="000D05E4" w:rsidRDefault="004A55D6" w:rsidP="006A49C3">
      <w:pPr>
        <w:pStyle w:val="Heading2"/>
      </w:pPr>
      <w:bookmarkStart w:id="16" w:name="_Toc94122223"/>
      <w:r w:rsidRPr="000D05E4">
        <w:t>Analytical Framework</w:t>
      </w:r>
      <w:bookmarkEnd w:id="16"/>
    </w:p>
    <w:p w14:paraId="145A6AF0" w14:textId="69421365" w:rsidR="00CF22FD" w:rsidRDefault="004A55D6" w:rsidP="00BF1385">
      <w:pPr>
        <w:jc w:val="both"/>
        <w:rPr>
          <w:rFonts w:asciiTheme="majorBidi" w:hAnsiTheme="majorBidi" w:cstheme="majorBidi"/>
          <w:sz w:val="28"/>
          <w:szCs w:val="28"/>
        </w:rPr>
      </w:pPr>
      <w:r w:rsidRPr="000D05E4">
        <w:rPr>
          <w:rFonts w:asciiTheme="majorBidi" w:hAnsiTheme="majorBidi" w:cstheme="majorBidi"/>
          <w:sz w:val="28"/>
          <w:szCs w:val="28"/>
        </w:rPr>
        <w:t xml:space="preserve">To answer the research questions and in relation to the theoretical discussion above, selective tools </w:t>
      </w:r>
      <w:r w:rsidR="00B44920" w:rsidRPr="000D05E4">
        <w:rPr>
          <w:rFonts w:asciiTheme="majorBidi" w:hAnsiTheme="majorBidi" w:cstheme="majorBidi"/>
          <w:sz w:val="28"/>
          <w:szCs w:val="28"/>
        </w:rPr>
        <w:t xml:space="preserve">from multimodal and </w:t>
      </w:r>
      <w:r w:rsidR="00B44920" w:rsidRPr="000D05E4">
        <w:rPr>
          <w:rFonts w:asciiTheme="majorBidi" w:eastAsiaTheme="minorEastAsia" w:hAnsiTheme="majorBidi" w:cstheme="majorBidi"/>
          <w:sz w:val="28"/>
          <w:szCs w:val="28"/>
        </w:rPr>
        <w:t>critical discourse analysis have</w:t>
      </w:r>
      <w:r w:rsidR="00BD4F89" w:rsidRPr="000D05E4">
        <w:rPr>
          <w:rFonts w:asciiTheme="majorBidi" w:hAnsiTheme="majorBidi" w:cstheme="majorBidi"/>
          <w:sz w:val="28"/>
          <w:szCs w:val="28"/>
        </w:rPr>
        <w:t xml:space="preserve"> been considered </w:t>
      </w:r>
      <w:r w:rsidR="00B44920" w:rsidRPr="000D05E4">
        <w:rPr>
          <w:rFonts w:asciiTheme="majorBidi" w:hAnsiTheme="majorBidi" w:cstheme="majorBidi"/>
          <w:sz w:val="28"/>
          <w:szCs w:val="28"/>
        </w:rPr>
        <w:t>and employed</w:t>
      </w:r>
      <w:r w:rsidR="00822B3B">
        <w:rPr>
          <w:rFonts w:asciiTheme="majorBidi" w:hAnsiTheme="majorBidi" w:cstheme="majorBidi"/>
          <w:sz w:val="28"/>
          <w:szCs w:val="28"/>
        </w:rPr>
        <w:t xml:space="preserve">. </w:t>
      </w:r>
      <w:r w:rsidR="009D22BC" w:rsidRPr="000D05E4">
        <w:rPr>
          <w:rFonts w:asciiTheme="majorBidi" w:hAnsiTheme="majorBidi" w:cstheme="majorBidi"/>
          <w:sz w:val="28"/>
          <w:szCs w:val="28"/>
        </w:rPr>
        <w:t>Multimodality connects both discourse and visual communication analysis.</w:t>
      </w:r>
      <w:bookmarkStart w:id="17" w:name="_Toc17905313"/>
      <w:bookmarkStart w:id="18" w:name="_Toc17906617"/>
      <w:bookmarkStart w:id="19" w:name="_Toc18077154"/>
      <w:bookmarkStart w:id="20" w:name="_Toc18335872"/>
      <w:r w:rsidR="00BF1385">
        <w:rPr>
          <w:rFonts w:asciiTheme="majorBidi" w:hAnsiTheme="majorBidi" w:cstheme="majorBidi"/>
          <w:sz w:val="28"/>
          <w:szCs w:val="28"/>
        </w:rPr>
        <w:t xml:space="preserve"> </w:t>
      </w:r>
      <w:r w:rsidR="003C7812" w:rsidRPr="000D05E4">
        <w:rPr>
          <w:rFonts w:asciiTheme="majorBidi" w:hAnsiTheme="majorBidi" w:cstheme="majorBidi"/>
          <w:sz w:val="28"/>
          <w:szCs w:val="28"/>
        </w:rPr>
        <w:t xml:space="preserve">The </w:t>
      </w:r>
      <w:r w:rsidR="00EA51F1" w:rsidRPr="000D05E4">
        <w:rPr>
          <w:rFonts w:asciiTheme="majorBidi" w:hAnsiTheme="majorBidi" w:cstheme="majorBidi"/>
          <w:sz w:val="28"/>
          <w:szCs w:val="28"/>
        </w:rPr>
        <w:t xml:space="preserve">tweets and photos are brought into </w:t>
      </w:r>
      <w:proofErr w:type="spellStart"/>
      <w:r w:rsidR="00EA51F1" w:rsidRPr="000D05E4">
        <w:rPr>
          <w:rFonts w:asciiTheme="majorBidi" w:hAnsiTheme="majorBidi" w:cstheme="majorBidi"/>
          <w:sz w:val="28"/>
          <w:szCs w:val="28"/>
        </w:rPr>
        <w:t>Nvivo</w:t>
      </w:r>
      <w:proofErr w:type="spellEnd"/>
      <w:r w:rsidR="00EA51F1" w:rsidRPr="000D05E4">
        <w:rPr>
          <w:rFonts w:asciiTheme="majorBidi" w:hAnsiTheme="majorBidi" w:cstheme="majorBidi"/>
          <w:sz w:val="28"/>
          <w:szCs w:val="28"/>
        </w:rPr>
        <w:t xml:space="preserve"> software 12. All the tweets and photos </w:t>
      </w:r>
      <w:r w:rsidR="004F5BC5">
        <w:rPr>
          <w:rFonts w:asciiTheme="majorBidi" w:hAnsiTheme="majorBidi" w:cstheme="majorBidi"/>
          <w:sz w:val="28"/>
          <w:szCs w:val="28"/>
        </w:rPr>
        <w:t>were</w:t>
      </w:r>
      <w:r w:rsidR="00EA51F1" w:rsidRPr="000D05E4">
        <w:rPr>
          <w:rFonts w:asciiTheme="majorBidi" w:hAnsiTheme="majorBidi" w:cstheme="majorBidi"/>
          <w:sz w:val="28"/>
          <w:szCs w:val="28"/>
        </w:rPr>
        <w:t xml:space="preserve"> coded. </w:t>
      </w:r>
      <w:r w:rsidR="00BD4F89" w:rsidRPr="000D05E4">
        <w:rPr>
          <w:rFonts w:asciiTheme="majorBidi" w:hAnsiTheme="majorBidi" w:cstheme="majorBidi"/>
          <w:sz w:val="28"/>
          <w:szCs w:val="28"/>
        </w:rPr>
        <w:t>The data then was compared. The analysis starts by quarrying the most frequent word</w:t>
      </w:r>
      <w:r w:rsidR="00255DA8">
        <w:rPr>
          <w:rFonts w:asciiTheme="majorBidi" w:hAnsiTheme="majorBidi" w:cstheme="majorBidi"/>
          <w:sz w:val="28"/>
          <w:szCs w:val="28"/>
        </w:rPr>
        <w:t xml:space="preserve">. The analysis then focuses on the textual and multimodal aspects in texts. </w:t>
      </w:r>
      <w:r w:rsidR="00BD4F89" w:rsidRPr="000D05E4">
        <w:rPr>
          <w:rFonts w:asciiTheme="majorBidi" w:hAnsiTheme="majorBidi" w:cstheme="majorBidi"/>
          <w:sz w:val="28"/>
          <w:szCs w:val="28"/>
        </w:rPr>
        <w:t xml:space="preserve"> </w:t>
      </w:r>
      <w:bookmarkEnd w:id="17"/>
      <w:bookmarkEnd w:id="18"/>
      <w:bookmarkEnd w:id="19"/>
      <w:bookmarkEnd w:id="20"/>
    </w:p>
    <w:p w14:paraId="110AE4DC" w14:textId="6026ECC3" w:rsidR="00664F72" w:rsidRPr="000D05E4" w:rsidRDefault="00DB5EC7" w:rsidP="009D0B1A">
      <w:pPr>
        <w:autoSpaceDE w:val="0"/>
        <w:autoSpaceDN w:val="0"/>
        <w:adjustRightInd w:val="0"/>
        <w:jc w:val="both"/>
        <w:rPr>
          <w:rFonts w:asciiTheme="majorBidi" w:hAnsiTheme="majorBidi" w:cstheme="majorBidi"/>
          <w:sz w:val="28"/>
          <w:szCs w:val="28"/>
        </w:rPr>
      </w:pPr>
      <w:r w:rsidRPr="000736DD">
        <w:rPr>
          <w:rFonts w:asciiTheme="majorBidi" w:hAnsiTheme="majorBidi" w:cstheme="majorBidi"/>
          <w:sz w:val="28"/>
          <w:szCs w:val="28"/>
        </w:rPr>
        <w:t>In the light of Kress and van Leeuwen works</w:t>
      </w:r>
      <w:r w:rsidR="00DC7301" w:rsidRPr="000736DD">
        <w:rPr>
          <w:rFonts w:asciiTheme="majorBidi" w:hAnsiTheme="majorBidi" w:cstheme="majorBidi"/>
          <w:sz w:val="28"/>
          <w:szCs w:val="28"/>
        </w:rPr>
        <w:t xml:space="preserve"> (</w:t>
      </w:r>
      <w:r w:rsidR="00EF53BD" w:rsidRPr="000736DD">
        <w:rPr>
          <w:rFonts w:asciiTheme="majorBidi" w:hAnsiTheme="majorBidi" w:cstheme="majorBidi"/>
          <w:sz w:val="28"/>
          <w:szCs w:val="28"/>
        </w:rPr>
        <w:t>1996</w:t>
      </w:r>
      <w:r w:rsidR="00716E80" w:rsidRPr="000736DD">
        <w:rPr>
          <w:rFonts w:asciiTheme="majorBidi" w:hAnsiTheme="majorBidi" w:cstheme="majorBidi"/>
          <w:sz w:val="28"/>
          <w:szCs w:val="28"/>
        </w:rPr>
        <w:t>, 2000</w:t>
      </w:r>
      <w:r w:rsidR="00DC7301" w:rsidRPr="000736DD">
        <w:rPr>
          <w:rFonts w:asciiTheme="majorBidi" w:hAnsiTheme="majorBidi" w:cstheme="majorBidi"/>
          <w:sz w:val="28"/>
          <w:szCs w:val="28"/>
        </w:rPr>
        <w:t>)</w:t>
      </w:r>
      <w:r w:rsidRPr="000736DD">
        <w:rPr>
          <w:rFonts w:asciiTheme="majorBidi" w:hAnsiTheme="majorBidi" w:cstheme="majorBidi"/>
          <w:sz w:val="28"/>
          <w:szCs w:val="28"/>
        </w:rPr>
        <w:t>, this paper applies their</w:t>
      </w:r>
      <w:r w:rsidRPr="000D05E4">
        <w:rPr>
          <w:rFonts w:asciiTheme="majorBidi" w:hAnsiTheme="majorBidi" w:cstheme="majorBidi"/>
          <w:sz w:val="28"/>
          <w:szCs w:val="28"/>
        </w:rPr>
        <w:t xml:space="preserve"> patterns and analy</w:t>
      </w:r>
      <w:r w:rsidR="004F5BC5">
        <w:rPr>
          <w:rFonts w:asciiTheme="majorBidi" w:hAnsiTheme="majorBidi" w:cstheme="majorBidi"/>
          <w:sz w:val="28"/>
          <w:szCs w:val="28"/>
        </w:rPr>
        <w:t>z</w:t>
      </w:r>
      <w:r w:rsidRPr="000D05E4">
        <w:rPr>
          <w:rFonts w:asciiTheme="majorBidi" w:hAnsiTheme="majorBidi" w:cstheme="majorBidi"/>
          <w:sz w:val="28"/>
          <w:szCs w:val="28"/>
        </w:rPr>
        <w:t xml:space="preserve">es the representational, interactive, and compositional meaning of </w:t>
      </w:r>
      <w:r w:rsidR="00613BD4" w:rsidRPr="000D05E4">
        <w:rPr>
          <w:rFonts w:asciiTheme="majorBidi" w:hAnsiTheme="majorBidi" w:cstheme="majorBidi"/>
          <w:sz w:val="28"/>
          <w:szCs w:val="28"/>
        </w:rPr>
        <w:t xml:space="preserve">the collected </w:t>
      </w:r>
      <w:r w:rsidR="00613BD4" w:rsidRPr="000736DD">
        <w:rPr>
          <w:rFonts w:asciiTheme="majorBidi" w:hAnsiTheme="majorBidi" w:cstheme="majorBidi"/>
          <w:sz w:val="28"/>
          <w:szCs w:val="28"/>
        </w:rPr>
        <w:t xml:space="preserve">data. </w:t>
      </w:r>
      <w:r w:rsidRPr="000736DD">
        <w:rPr>
          <w:rFonts w:asciiTheme="majorBidi" w:hAnsiTheme="majorBidi" w:cstheme="majorBidi"/>
          <w:sz w:val="28"/>
          <w:szCs w:val="28"/>
        </w:rPr>
        <w:t xml:space="preserve">To </w:t>
      </w:r>
      <w:r w:rsidR="00DC7301" w:rsidRPr="000736DD">
        <w:rPr>
          <w:rFonts w:asciiTheme="majorBidi" w:hAnsiTheme="majorBidi" w:cstheme="majorBidi"/>
          <w:sz w:val="28"/>
          <w:szCs w:val="28"/>
        </w:rPr>
        <w:t>analyze</w:t>
      </w:r>
      <w:r w:rsidRPr="000736DD">
        <w:rPr>
          <w:rFonts w:asciiTheme="majorBidi" w:hAnsiTheme="majorBidi" w:cstheme="majorBidi"/>
          <w:sz w:val="28"/>
          <w:szCs w:val="28"/>
        </w:rPr>
        <w:t xml:space="preserve"> the constructed meanings, the major indic</w:t>
      </w:r>
      <w:r w:rsidR="004F5BC5">
        <w:rPr>
          <w:rFonts w:asciiTheme="majorBidi" w:hAnsiTheme="majorBidi" w:cstheme="majorBidi"/>
          <w:sz w:val="28"/>
          <w:szCs w:val="28"/>
        </w:rPr>
        <w:t>a</w:t>
      </w:r>
      <w:r w:rsidRPr="000736DD">
        <w:rPr>
          <w:rFonts w:asciiTheme="majorBidi" w:hAnsiTheme="majorBidi" w:cstheme="majorBidi"/>
          <w:sz w:val="28"/>
          <w:szCs w:val="28"/>
        </w:rPr>
        <w:t xml:space="preserve">tors of the visual elements are prominence, </w:t>
      </w:r>
      <w:proofErr w:type="gramStart"/>
      <w:r w:rsidRPr="000736DD">
        <w:rPr>
          <w:rFonts w:asciiTheme="majorBidi" w:hAnsiTheme="majorBidi" w:cstheme="majorBidi"/>
          <w:sz w:val="28"/>
          <w:szCs w:val="28"/>
        </w:rPr>
        <w:t>frames</w:t>
      </w:r>
      <w:proofErr w:type="gramEnd"/>
      <w:r w:rsidRPr="000736DD">
        <w:rPr>
          <w:rFonts w:asciiTheme="majorBidi" w:hAnsiTheme="majorBidi" w:cstheme="majorBidi"/>
          <w:sz w:val="28"/>
          <w:szCs w:val="28"/>
        </w:rPr>
        <w:t xml:space="preserve"> and information value with the help of visual grammar. </w:t>
      </w:r>
      <w:r w:rsidRPr="000736DD">
        <w:rPr>
          <w:rFonts w:asciiTheme="majorBidi" w:hAnsiTheme="majorBidi" w:cstheme="majorBidi"/>
          <w:w w:val="105"/>
          <w:sz w:val="28"/>
          <w:szCs w:val="28"/>
        </w:rPr>
        <w:t>“</w:t>
      </w:r>
      <w:r w:rsidRPr="000736DD">
        <w:rPr>
          <w:rFonts w:asciiTheme="majorBidi" w:hAnsiTheme="majorBidi" w:cstheme="majorBidi"/>
          <w:i/>
          <w:w w:val="105"/>
          <w:sz w:val="28"/>
          <w:szCs w:val="28"/>
        </w:rPr>
        <w:t>Prominence”</w:t>
      </w:r>
      <w:r w:rsidRPr="000736DD">
        <w:rPr>
          <w:rFonts w:asciiTheme="majorBidi" w:hAnsiTheme="majorBidi" w:cstheme="majorBidi"/>
          <w:i/>
          <w:spacing w:val="25"/>
          <w:w w:val="105"/>
          <w:sz w:val="28"/>
          <w:szCs w:val="28"/>
        </w:rPr>
        <w:t xml:space="preserve"> </w:t>
      </w:r>
      <w:r w:rsidRPr="000736DD">
        <w:rPr>
          <w:rFonts w:asciiTheme="majorBidi" w:hAnsiTheme="majorBidi" w:cstheme="majorBidi"/>
          <w:w w:val="105"/>
          <w:sz w:val="28"/>
          <w:szCs w:val="28"/>
        </w:rPr>
        <w:t>is</w:t>
      </w:r>
      <w:r w:rsidRPr="000736DD">
        <w:rPr>
          <w:rFonts w:asciiTheme="majorBidi" w:hAnsiTheme="majorBidi" w:cstheme="majorBidi"/>
          <w:spacing w:val="24"/>
          <w:w w:val="105"/>
          <w:sz w:val="28"/>
          <w:szCs w:val="28"/>
        </w:rPr>
        <w:t xml:space="preserve"> </w:t>
      </w:r>
      <w:r w:rsidRPr="000736DD">
        <w:rPr>
          <w:rFonts w:asciiTheme="majorBidi" w:hAnsiTheme="majorBidi" w:cstheme="majorBidi"/>
          <w:w w:val="105"/>
          <w:sz w:val="28"/>
          <w:szCs w:val="28"/>
        </w:rPr>
        <w:t>defined</w:t>
      </w:r>
      <w:r w:rsidRPr="000736DD">
        <w:rPr>
          <w:rFonts w:asciiTheme="majorBidi" w:hAnsiTheme="majorBidi" w:cstheme="majorBidi"/>
          <w:spacing w:val="-47"/>
          <w:w w:val="105"/>
          <w:sz w:val="28"/>
          <w:szCs w:val="28"/>
        </w:rPr>
        <w:t xml:space="preserve"> </w:t>
      </w:r>
      <w:r w:rsidRPr="000736DD">
        <w:rPr>
          <w:rFonts w:asciiTheme="majorBidi" w:hAnsiTheme="majorBidi" w:cstheme="majorBidi"/>
          <w:w w:val="105"/>
          <w:sz w:val="28"/>
          <w:szCs w:val="28"/>
        </w:rPr>
        <w:t>as</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interaction</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of</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several</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factors</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(such</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as</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choice</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of</w:t>
      </w:r>
      <w:r w:rsidRPr="000736DD">
        <w:rPr>
          <w:rFonts w:asciiTheme="majorBidi" w:hAnsiTheme="majorBidi" w:cstheme="majorBidi"/>
          <w:spacing w:val="1"/>
          <w:w w:val="105"/>
          <w:sz w:val="28"/>
          <w:szCs w:val="28"/>
        </w:rPr>
        <w:t xml:space="preserve"> </w:t>
      </w:r>
      <w:r w:rsidR="004F5BC5" w:rsidRPr="000736DD">
        <w:rPr>
          <w:rFonts w:asciiTheme="majorBidi" w:hAnsiTheme="majorBidi" w:cstheme="majorBidi"/>
          <w:w w:val="105"/>
          <w:sz w:val="28"/>
          <w:szCs w:val="28"/>
        </w:rPr>
        <w:t>color</w:t>
      </w:r>
      <w:r w:rsidRPr="000736DD">
        <w:rPr>
          <w:rFonts w:asciiTheme="majorBidi" w:hAnsiTheme="majorBidi" w:cstheme="majorBidi"/>
          <w:w w:val="105"/>
          <w:sz w:val="28"/>
          <w:szCs w:val="28"/>
        </w:rPr>
        <w:t>,</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placement/location</w:t>
      </w:r>
      <w:r w:rsidRPr="000736DD">
        <w:rPr>
          <w:rFonts w:asciiTheme="majorBidi" w:hAnsiTheme="majorBidi" w:cstheme="majorBidi"/>
          <w:spacing w:val="13"/>
          <w:w w:val="105"/>
          <w:sz w:val="28"/>
          <w:szCs w:val="28"/>
        </w:rPr>
        <w:t xml:space="preserve"> </w:t>
      </w:r>
      <w:r w:rsidRPr="000736DD">
        <w:rPr>
          <w:rFonts w:asciiTheme="majorBidi" w:hAnsiTheme="majorBidi" w:cstheme="majorBidi"/>
          <w:w w:val="105"/>
          <w:sz w:val="28"/>
          <w:szCs w:val="28"/>
        </w:rPr>
        <w:t>of</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images,</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image/letter</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size)</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and</w:t>
      </w:r>
      <w:r w:rsidRPr="000736DD">
        <w:rPr>
          <w:rFonts w:asciiTheme="majorBidi" w:hAnsiTheme="majorBidi" w:cstheme="majorBidi"/>
          <w:spacing w:val="13"/>
          <w:w w:val="105"/>
          <w:sz w:val="28"/>
          <w:szCs w:val="28"/>
        </w:rPr>
        <w:t xml:space="preserve"> </w:t>
      </w:r>
      <w:r w:rsidRPr="000736DD">
        <w:rPr>
          <w:rFonts w:asciiTheme="majorBidi" w:hAnsiTheme="majorBidi" w:cstheme="majorBidi"/>
          <w:w w:val="105"/>
          <w:sz w:val="28"/>
          <w:szCs w:val="28"/>
        </w:rPr>
        <w:t>compares</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14"/>
          <w:w w:val="105"/>
          <w:sz w:val="28"/>
          <w:szCs w:val="28"/>
        </w:rPr>
        <w:t xml:space="preserve"> </w:t>
      </w:r>
      <w:r w:rsidRPr="000736DD">
        <w:rPr>
          <w:rFonts w:asciiTheme="majorBidi" w:hAnsiTheme="majorBidi" w:cstheme="majorBidi"/>
          <w:w w:val="105"/>
          <w:sz w:val="28"/>
          <w:szCs w:val="28"/>
        </w:rPr>
        <w:t>size</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of</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image</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with</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written</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text.</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w:t>
      </w:r>
      <w:r w:rsidRPr="000736DD">
        <w:rPr>
          <w:rFonts w:asciiTheme="majorBidi" w:hAnsiTheme="majorBidi" w:cstheme="majorBidi"/>
          <w:i/>
          <w:w w:val="105"/>
          <w:sz w:val="28"/>
          <w:szCs w:val="28"/>
        </w:rPr>
        <w:t>Frames”</w:t>
      </w:r>
      <w:r w:rsidRPr="000736DD">
        <w:rPr>
          <w:rFonts w:asciiTheme="majorBidi" w:hAnsiTheme="majorBidi" w:cstheme="majorBidi"/>
          <w:i/>
          <w:spacing w:val="1"/>
          <w:w w:val="105"/>
          <w:sz w:val="28"/>
          <w:szCs w:val="28"/>
        </w:rPr>
        <w:t xml:space="preserve"> </w:t>
      </w:r>
      <w:r w:rsidRPr="000736DD">
        <w:rPr>
          <w:rFonts w:asciiTheme="majorBidi" w:hAnsiTheme="majorBidi" w:cstheme="majorBidi"/>
          <w:w w:val="105"/>
          <w:sz w:val="28"/>
          <w:szCs w:val="28"/>
        </w:rPr>
        <w:t>signify</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whether the present</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images</w:t>
      </w:r>
      <w:r w:rsidRPr="000736DD">
        <w:rPr>
          <w:rFonts w:asciiTheme="majorBidi" w:hAnsiTheme="majorBidi" w:cstheme="majorBidi"/>
          <w:spacing w:val="28"/>
          <w:w w:val="105"/>
          <w:sz w:val="28"/>
          <w:szCs w:val="28"/>
        </w:rPr>
        <w:t xml:space="preserve"> </w:t>
      </w:r>
      <w:r w:rsidRPr="000736DD">
        <w:rPr>
          <w:rFonts w:asciiTheme="majorBidi" w:hAnsiTheme="majorBidi" w:cstheme="majorBidi"/>
          <w:w w:val="105"/>
          <w:sz w:val="28"/>
          <w:szCs w:val="28"/>
        </w:rPr>
        <w:t>in</w:t>
      </w:r>
      <w:r w:rsidRPr="000736DD">
        <w:rPr>
          <w:rFonts w:asciiTheme="majorBidi" w:hAnsiTheme="majorBidi" w:cstheme="majorBidi"/>
          <w:spacing w:val="28"/>
          <w:w w:val="105"/>
          <w:sz w:val="28"/>
          <w:szCs w:val="28"/>
        </w:rPr>
        <w:t xml:space="preserve"> </w:t>
      </w:r>
      <w:r w:rsidRPr="000736DD">
        <w:rPr>
          <w:rFonts w:asciiTheme="majorBidi" w:hAnsiTheme="majorBidi" w:cstheme="majorBidi"/>
          <w:w w:val="105"/>
          <w:sz w:val="28"/>
          <w:szCs w:val="28"/>
        </w:rPr>
        <w:t>the</w:t>
      </w:r>
      <w:r w:rsidRPr="000736DD">
        <w:rPr>
          <w:rFonts w:asciiTheme="majorBidi" w:hAnsiTheme="majorBidi" w:cstheme="majorBidi"/>
          <w:spacing w:val="29"/>
          <w:w w:val="105"/>
          <w:sz w:val="28"/>
          <w:szCs w:val="28"/>
        </w:rPr>
        <w:t xml:space="preserve"> </w:t>
      </w:r>
      <w:r w:rsidRPr="000736DD">
        <w:rPr>
          <w:rFonts w:asciiTheme="majorBidi" w:hAnsiTheme="majorBidi" w:cstheme="majorBidi"/>
          <w:w w:val="105"/>
          <w:sz w:val="28"/>
          <w:szCs w:val="28"/>
        </w:rPr>
        <w:t>texts</w:t>
      </w:r>
      <w:r w:rsidRPr="000736DD">
        <w:rPr>
          <w:rFonts w:asciiTheme="majorBidi" w:hAnsiTheme="majorBidi" w:cstheme="majorBidi"/>
          <w:spacing w:val="28"/>
          <w:w w:val="105"/>
          <w:sz w:val="28"/>
          <w:szCs w:val="28"/>
        </w:rPr>
        <w:t xml:space="preserve"> </w:t>
      </w:r>
      <w:r w:rsidRPr="000736DD">
        <w:rPr>
          <w:rFonts w:asciiTheme="majorBidi" w:hAnsiTheme="majorBidi" w:cstheme="majorBidi"/>
          <w:w w:val="105"/>
          <w:sz w:val="28"/>
          <w:szCs w:val="28"/>
        </w:rPr>
        <w:t>are</w:t>
      </w:r>
      <w:r w:rsidRPr="000736DD">
        <w:rPr>
          <w:rFonts w:asciiTheme="majorBidi" w:hAnsiTheme="majorBidi" w:cstheme="majorBidi"/>
          <w:spacing w:val="29"/>
          <w:w w:val="105"/>
          <w:sz w:val="28"/>
          <w:szCs w:val="28"/>
        </w:rPr>
        <w:t xml:space="preserve"> </w:t>
      </w:r>
      <w:r w:rsidRPr="000736DD">
        <w:rPr>
          <w:rFonts w:asciiTheme="majorBidi" w:hAnsiTheme="majorBidi" w:cstheme="majorBidi"/>
          <w:w w:val="105"/>
          <w:sz w:val="28"/>
          <w:szCs w:val="28"/>
        </w:rPr>
        <w:t>placed</w:t>
      </w:r>
      <w:r w:rsidRPr="000736DD">
        <w:rPr>
          <w:rFonts w:asciiTheme="majorBidi" w:hAnsiTheme="majorBidi" w:cstheme="majorBidi"/>
          <w:spacing w:val="28"/>
          <w:w w:val="105"/>
          <w:sz w:val="28"/>
          <w:szCs w:val="28"/>
        </w:rPr>
        <w:t xml:space="preserve"> </w:t>
      </w:r>
      <w:r w:rsidRPr="000736DD">
        <w:rPr>
          <w:rFonts w:asciiTheme="majorBidi" w:hAnsiTheme="majorBidi" w:cstheme="majorBidi"/>
          <w:w w:val="105"/>
          <w:sz w:val="28"/>
          <w:szCs w:val="28"/>
        </w:rPr>
        <w:t>together</w:t>
      </w:r>
      <w:r w:rsidRPr="000736DD">
        <w:rPr>
          <w:rFonts w:asciiTheme="majorBidi" w:hAnsiTheme="majorBidi" w:cstheme="majorBidi"/>
          <w:spacing w:val="29"/>
          <w:w w:val="105"/>
          <w:sz w:val="28"/>
          <w:szCs w:val="28"/>
        </w:rPr>
        <w:t xml:space="preserve"> </w:t>
      </w:r>
      <w:r w:rsidRPr="000736DD">
        <w:rPr>
          <w:rFonts w:asciiTheme="majorBidi" w:hAnsiTheme="majorBidi" w:cstheme="majorBidi"/>
          <w:w w:val="105"/>
          <w:sz w:val="28"/>
          <w:szCs w:val="28"/>
        </w:rPr>
        <w:t>or</w:t>
      </w:r>
      <w:r w:rsidRPr="000736DD">
        <w:rPr>
          <w:rFonts w:asciiTheme="majorBidi" w:hAnsiTheme="majorBidi" w:cstheme="majorBidi"/>
          <w:spacing w:val="28"/>
          <w:w w:val="105"/>
          <w:sz w:val="28"/>
          <w:szCs w:val="28"/>
        </w:rPr>
        <w:t xml:space="preserve"> </w:t>
      </w:r>
      <w:r w:rsidRPr="000736DD">
        <w:rPr>
          <w:rFonts w:asciiTheme="majorBidi" w:hAnsiTheme="majorBidi" w:cstheme="majorBidi"/>
          <w:w w:val="105"/>
          <w:sz w:val="28"/>
          <w:szCs w:val="28"/>
        </w:rPr>
        <w:t>not.</w:t>
      </w:r>
      <w:r w:rsidR="009E1878" w:rsidRPr="000736DD">
        <w:rPr>
          <w:rFonts w:asciiTheme="majorBidi" w:hAnsiTheme="majorBidi" w:cstheme="majorBidi"/>
          <w:w w:val="105"/>
          <w:sz w:val="28"/>
          <w:szCs w:val="28"/>
        </w:rPr>
        <w:t xml:space="preserve"> </w:t>
      </w:r>
      <w:r w:rsidR="009E1878" w:rsidRPr="004867CB">
        <w:rPr>
          <w:rFonts w:asciiTheme="majorBidi" w:hAnsiTheme="majorBidi" w:cstheme="majorBidi"/>
          <w:w w:val="105"/>
          <w:sz w:val="28"/>
          <w:szCs w:val="28"/>
        </w:rPr>
        <w:t xml:space="preserve">Mayer (2008) defines </w:t>
      </w:r>
      <w:r w:rsidR="004F5BC5">
        <w:rPr>
          <w:rFonts w:asciiTheme="majorBidi" w:hAnsiTheme="majorBidi" w:cstheme="majorBidi"/>
          <w:w w:val="105"/>
          <w:sz w:val="28"/>
          <w:szCs w:val="28"/>
        </w:rPr>
        <w:t>frames</w:t>
      </w:r>
      <w:r w:rsidR="009E1878" w:rsidRPr="004867CB">
        <w:rPr>
          <w:rFonts w:asciiTheme="majorBidi" w:hAnsiTheme="majorBidi" w:cstheme="majorBidi"/>
          <w:w w:val="105"/>
          <w:sz w:val="28"/>
          <w:szCs w:val="28"/>
        </w:rPr>
        <w:t xml:space="preserve"> as the “spatial contiguity” </w:t>
      </w:r>
      <w:r w:rsidR="009E1878" w:rsidRPr="000D05E4">
        <w:rPr>
          <w:rFonts w:asciiTheme="majorBidi" w:hAnsiTheme="majorBidi" w:cstheme="majorBidi"/>
          <w:w w:val="105"/>
          <w:sz w:val="28"/>
          <w:szCs w:val="28"/>
        </w:rPr>
        <w:t>principle relying on the motive that</w:t>
      </w:r>
      <w:r w:rsidR="009E1878" w:rsidRPr="000D05E4">
        <w:rPr>
          <w:rFonts w:asciiTheme="majorBidi" w:hAnsiTheme="majorBidi" w:cstheme="majorBidi"/>
          <w:spacing w:val="1"/>
          <w:w w:val="105"/>
          <w:sz w:val="28"/>
          <w:szCs w:val="28"/>
        </w:rPr>
        <w:t xml:space="preserve"> </w:t>
      </w:r>
      <w:r w:rsidR="009E1878" w:rsidRPr="000D05E4">
        <w:rPr>
          <w:rFonts w:asciiTheme="majorBidi" w:hAnsiTheme="majorBidi" w:cstheme="majorBidi"/>
          <w:w w:val="105"/>
          <w:sz w:val="28"/>
          <w:szCs w:val="28"/>
        </w:rPr>
        <w:t>corresponding words and images should be placed near each other from the</w:t>
      </w:r>
      <w:r w:rsidR="009E1878" w:rsidRPr="000D05E4">
        <w:rPr>
          <w:rFonts w:asciiTheme="majorBidi" w:hAnsiTheme="majorBidi" w:cstheme="majorBidi"/>
          <w:spacing w:val="1"/>
          <w:w w:val="105"/>
          <w:sz w:val="28"/>
          <w:szCs w:val="28"/>
        </w:rPr>
        <w:t xml:space="preserve"> </w:t>
      </w:r>
      <w:r w:rsidR="009E1878" w:rsidRPr="000D05E4">
        <w:rPr>
          <w:rFonts w:asciiTheme="majorBidi" w:hAnsiTheme="majorBidi" w:cstheme="majorBidi"/>
          <w:w w:val="105"/>
          <w:sz w:val="28"/>
          <w:szCs w:val="28"/>
        </w:rPr>
        <w:t xml:space="preserve">perspective of visual </w:t>
      </w:r>
      <w:r w:rsidR="009E1878" w:rsidRPr="000736DD">
        <w:rPr>
          <w:rFonts w:asciiTheme="majorBidi" w:hAnsiTheme="majorBidi" w:cstheme="majorBidi"/>
          <w:w w:val="105"/>
          <w:sz w:val="28"/>
          <w:szCs w:val="28"/>
        </w:rPr>
        <w:t>representation. Kress and van Leeuwen (1996) point out that this</w:t>
      </w:r>
      <w:r w:rsidR="009E1878" w:rsidRPr="000736DD">
        <w:rPr>
          <w:rFonts w:asciiTheme="majorBidi" w:hAnsiTheme="majorBidi" w:cstheme="majorBidi"/>
          <w:spacing w:val="1"/>
          <w:w w:val="105"/>
          <w:sz w:val="28"/>
          <w:szCs w:val="28"/>
        </w:rPr>
        <w:t xml:space="preserve"> </w:t>
      </w:r>
      <w:r w:rsidR="009E1878" w:rsidRPr="000736DD">
        <w:rPr>
          <w:rFonts w:asciiTheme="majorBidi" w:hAnsiTheme="majorBidi" w:cstheme="majorBidi"/>
          <w:w w:val="105"/>
          <w:sz w:val="28"/>
          <w:szCs w:val="28"/>
        </w:rPr>
        <w:t xml:space="preserve">relation is realized by </w:t>
      </w:r>
      <w:r w:rsidR="009E1878" w:rsidRPr="000736DD">
        <w:rPr>
          <w:rFonts w:asciiTheme="majorBidi" w:hAnsiTheme="majorBidi" w:cstheme="majorBidi"/>
          <w:i/>
          <w:w w:val="105"/>
          <w:sz w:val="28"/>
          <w:szCs w:val="28"/>
        </w:rPr>
        <w:t xml:space="preserve">contact </w:t>
      </w:r>
      <w:r w:rsidR="009E1878" w:rsidRPr="000736DD">
        <w:rPr>
          <w:rFonts w:asciiTheme="majorBidi" w:hAnsiTheme="majorBidi" w:cstheme="majorBidi"/>
          <w:w w:val="105"/>
          <w:sz w:val="28"/>
          <w:szCs w:val="28"/>
        </w:rPr>
        <w:t>(realized by “gaze offered” and “gaze denied”),</w:t>
      </w:r>
      <w:r w:rsidR="009E1878" w:rsidRPr="000736DD">
        <w:rPr>
          <w:rFonts w:asciiTheme="majorBidi" w:hAnsiTheme="majorBidi" w:cstheme="majorBidi"/>
          <w:spacing w:val="1"/>
          <w:w w:val="105"/>
          <w:sz w:val="28"/>
          <w:szCs w:val="28"/>
        </w:rPr>
        <w:t xml:space="preserve"> </w:t>
      </w:r>
      <w:r w:rsidR="009E1878" w:rsidRPr="000736DD">
        <w:rPr>
          <w:rFonts w:asciiTheme="majorBidi" w:hAnsiTheme="majorBidi" w:cstheme="majorBidi"/>
          <w:i/>
          <w:w w:val="105"/>
          <w:sz w:val="28"/>
          <w:szCs w:val="28"/>
        </w:rPr>
        <w:t>social distance</w:t>
      </w:r>
      <w:r w:rsidR="009E1878" w:rsidRPr="000736DD">
        <w:rPr>
          <w:rFonts w:asciiTheme="majorBidi" w:hAnsiTheme="majorBidi" w:cstheme="majorBidi"/>
          <w:w w:val="105"/>
          <w:sz w:val="28"/>
          <w:szCs w:val="28"/>
        </w:rPr>
        <w:t xml:space="preserve">, and </w:t>
      </w:r>
      <w:r w:rsidR="009E1878" w:rsidRPr="000736DD">
        <w:rPr>
          <w:rFonts w:asciiTheme="majorBidi" w:hAnsiTheme="majorBidi" w:cstheme="majorBidi"/>
          <w:i/>
          <w:w w:val="105"/>
          <w:sz w:val="28"/>
          <w:szCs w:val="28"/>
        </w:rPr>
        <w:t>modality</w:t>
      </w:r>
      <w:r w:rsidR="009E1878" w:rsidRPr="000736DD">
        <w:rPr>
          <w:rFonts w:asciiTheme="majorBidi" w:hAnsiTheme="majorBidi" w:cstheme="majorBidi"/>
          <w:w w:val="105"/>
          <w:sz w:val="28"/>
          <w:szCs w:val="28"/>
        </w:rPr>
        <w:t xml:space="preserve">. </w:t>
      </w:r>
      <w:r w:rsidRPr="000736DD">
        <w:rPr>
          <w:rFonts w:asciiTheme="majorBidi" w:hAnsiTheme="majorBidi" w:cstheme="majorBidi"/>
          <w:w w:val="105"/>
          <w:sz w:val="28"/>
          <w:szCs w:val="28"/>
        </w:rPr>
        <w:t>“</w:t>
      </w:r>
      <w:r w:rsidRPr="000736DD">
        <w:rPr>
          <w:rFonts w:asciiTheme="majorBidi" w:hAnsiTheme="majorBidi" w:cstheme="majorBidi"/>
          <w:i/>
          <w:w w:val="105"/>
          <w:sz w:val="28"/>
          <w:szCs w:val="28"/>
        </w:rPr>
        <w:t>Information</w:t>
      </w:r>
      <w:r w:rsidRPr="000736DD">
        <w:rPr>
          <w:rFonts w:asciiTheme="majorBidi" w:hAnsiTheme="majorBidi" w:cstheme="majorBidi"/>
          <w:i/>
          <w:spacing w:val="28"/>
          <w:w w:val="105"/>
          <w:sz w:val="28"/>
          <w:szCs w:val="28"/>
        </w:rPr>
        <w:t xml:space="preserve"> </w:t>
      </w:r>
      <w:r w:rsidRPr="000736DD">
        <w:rPr>
          <w:rFonts w:asciiTheme="majorBidi" w:hAnsiTheme="majorBidi" w:cstheme="majorBidi"/>
          <w:i/>
          <w:w w:val="105"/>
          <w:sz w:val="28"/>
          <w:szCs w:val="28"/>
        </w:rPr>
        <w:t>value</w:t>
      </w:r>
      <w:r w:rsidRPr="000736DD">
        <w:rPr>
          <w:rFonts w:asciiTheme="majorBidi" w:hAnsiTheme="majorBidi" w:cstheme="majorBidi"/>
          <w:w w:val="105"/>
          <w:sz w:val="28"/>
          <w:szCs w:val="28"/>
        </w:rPr>
        <w:t>”</w:t>
      </w:r>
      <w:r w:rsidRPr="000736DD">
        <w:rPr>
          <w:rFonts w:asciiTheme="majorBidi" w:hAnsiTheme="majorBidi" w:cstheme="majorBidi"/>
          <w:spacing w:val="29"/>
          <w:w w:val="105"/>
          <w:sz w:val="28"/>
          <w:szCs w:val="28"/>
        </w:rPr>
        <w:t xml:space="preserve"> </w:t>
      </w:r>
      <w:r w:rsidRPr="000736DD">
        <w:rPr>
          <w:rFonts w:asciiTheme="majorBidi" w:hAnsiTheme="majorBidi" w:cstheme="majorBidi"/>
          <w:w w:val="105"/>
          <w:sz w:val="28"/>
          <w:szCs w:val="28"/>
        </w:rPr>
        <w:t>concerns</w:t>
      </w:r>
      <w:r w:rsidRPr="000736DD">
        <w:rPr>
          <w:rFonts w:asciiTheme="majorBidi" w:hAnsiTheme="majorBidi" w:cstheme="majorBidi"/>
          <w:spacing w:val="-48"/>
          <w:w w:val="105"/>
          <w:sz w:val="28"/>
          <w:szCs w:val="28"/>
        </w:rPr>
        <w:t xml:space="preserve"> </w:t>
      </w:r>
      <w:r w:rsidRPr="000736DD">
        <w:rPr>
          <w:rFonts w:asciiTheme="majorBidi" w:hAnsiTheme="majorBidi" w:cstheme="majorBidi"/>
          <w:w w:val="105"/>
          <w:sz w:val="28"/>
          <w:szCs w:val="28"/>
        </w:rPr>
        <w:t>the dimensions of visual space, that is how the spatial organization is arranged</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 xml:space="preserve">along three components: left/right; ideal/real; and </w:t>
      </w:r>
      <w:proofErr w:type="spellStart"/>
      <w:r w:rsidRPr="000736DD">
        <w:rPr>
          <w:rFonts w:asciiTheme="majorBidi" w:hAnsiTheme="majorBidi" w:cstheme="majorBidi"/>
          <w:w w:val="105"/>
          <w:sz w:val="28"/>
          <w:szCs w:val="28"/>
        </w:rPr>
        <w:t>centre</w:t>
      </w:r>
      <w:proofErr w:type="spellEnd"/>
      <w:r w:rsidRPr="000736DD">
        <w:rPr>
          <w:rFonts w:asciiTheme="majorBidi" w:hAnsiTheme="majorBidi" w:cstheme="majorBidi"/>
          <w:w w:val="105"/>
          <w:sz w:val="28"/>
          <w:szCs w:val="28"/>
        </w:rPr>
        <w:t>/margins’ (Kress and</w:t>
      </w:r>
      <w:r w:rsidRPr="000736DD">
        <w:rPr>
          <w:rFonts w:asciiTheme="majorBidi" w:hAnsiTheme="majorBidi" w:cstheme="majorBidi"/>
          <w:spacing w:val="1"/>
          <w:w w:val="105"/>
          <w:sz w:val="28"/>
          <w:szCs w:val="28"/>
        </w:rPr>
        <w:t xml:space="preserve"> </w:t>
      </w:r>
      <w:r w:rsidRPr="000736DD">
        <w:rPr>
          <w:rFonts w:asciiTheme="majorBidi" w:hAnsiTheme="majorBidi" w:cstheme="majorBidi"/>
          <w:w w:val="105"/>
          <w:sz w:val="28"/>
          <w:szCs w:val="28"/>
        </w:rPr>
        <w:t xml:space="preserve">van Leeuwen, 2006: 197). </w:t>
      </w:r>
      <w:r w:rsidR="00664F72" w:rsidRPr="000736DD">
        <w:rPr>
          <w:rFonts w:asciiTheme="majorBidi" w:hAnsiTheme="majorBidi" w:cstheme="majorBidi"/>
          <w:w w:val="105"/>
          <w:sz w:val="28"/>
          <w:szCs w:val="28"/>
        </w:rPr>
        <w:t xml:space="preserve">Kress and van Leeuwen </w:t>
      </w:r>
      <w:r w:rsidR="00664F72" w:rsidRPr="000736DD">
        <w:rPr>
          <w:rFonts w:asciiTheme="majorBidi" w:hAnsiTheme="majorBidi" w:cstheme="majorBidi"/>
          <w:w w:val="105"/>
          <w:sz w:val="28"/>
          <w:szCs w:val="28"/>
        </w:rPr>
        <w:lastRenderedPageBreak/>
        <w:t>(1996:122) describe a gaze as</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follows:</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A</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gaze</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can</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be</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of</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two</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kinds:</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in</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a</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“demand”</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gaze,</w:t>
      </w:r>
      <w:r w:rsidR="00664F72" w:rsidRPr="000736DD">
        <w:rPr>
          <w:rFonts w:asciiTheme="majorBidi" w:hAnsiTheme="majorBidi" w:cstheme="majorBidi"/>
          <w:spacing w:val="1"/>
          <w:w w:val="105"/>
          <w:sz w:val="28"/>
          <w:szCs w:val="28"/>
        </w:rPr>
        <w:t xml:space="preserve"> </w:t>
      </w:r>
      <w:r w:rsidR="00664F72" w:rsidRPr="000736DD">
        <w:rPr>
          <w:rFonts w:asciiTheme="majorBidi" w:hAnsiTheme="majorBidi" w:cstheme="majorBidi"/>
          <w:w w:val="105"/>
          <w:sz w:val="28"/>
          <w:szCs w:val="28"/>
        </w:rPr>
        <w:t>one</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or</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more</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represented participants gets into a direct visual interaction with the viewers,</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hence demands some kind of response from the viewer. This gaze is in the form</w:t>
      </w:r>
      <w:r w:rsidR="00664F72" w:rsidRPr="000D05E4">
        <w:rPr>
          <w:rFonts w:asciiTheme="majorBidi" w:hAnsiTheme="majorBidi" w:cstheme="majorBidi"/>
          <w:spacing w:val="-47"/>
          <w:w w:val="105"/>
          <w:sz w:val="28"/>
          <w:szCs w:val="28"/>
        </w:rPr>
        <w:t xml:space="preserve"> </w:t>
      </w:r>
      <w:r w:rsidR="00664F72" w:rsidRPr="000D05E4">
        <w:rPr>
          <w:rFonts w:asciiTheme="majorBidi" w:hAnsiTheme="majorBidi" w:cstheme="majorBidi"/>
          <w:w w:val="105"/>
          <w:sz w:val="28"/>
          <w:szCs w:val="28"/>
        </w:rPr>
        <w:t>of a vector obtained by the look of one or more of the represented participants</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outwards to the direction of the viewer of the visual. An “offer” gaze does not</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have the direct gaze of any represented participant to the viewer. This gaze</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 xml:space="preserve">offers the viewers items of information </w:t>
      </w:r>
      <w:r w:rsidR="005C52C7">
        <w:rPr>
          <w:rFonts w:asciiTheme="majorBidi" w:hAnsiTheme="majorBidi" w:cstheme="majorBidi"/>
          <w:w w:val="105"/>
          <w:sz w:val="28"/>
          <w:szCs w:val="28"/>
        </w:rPr>
        <w:fldChar w:fldCharType="begin"/>
      </w:r>
      <w:r w:rsidR="005C52C7">
        <w:rPr>
          <w:rFonts w:asciiTheme="majorBidi" w:hAnsiTheme="majorBidi" w:cstheme="majorBidi"/>
          <w:w w:val="105"/>
          <w:sz w:val="28"/>
          <w:szCs w:val="28"/>
        </w:rPr>
        <w:instrText xml:space="preserve"> ADDIN EN.CITE &lt;EndNote&gt;&lt;Cite&gt;&lt;Author&gt;Kress&lt;/Author&gt;&lt;Year&gt;1996&lt;/Year&gt;&lt;RecNum&gt;57&lt;/RecNum&gt;&lt;DisplayText&gt;(G Kress &amp;amp; van Leewen, 1996)&lt;/DisplayText&gt;&lt;record&gt;&lt;rec-number&gt;57&lt;/rec-number&gt;&lt;foreign-keys&gt;&lt;key app="EN" db-id="wf5d5ws2gs5x2see5p1xvzp2pv2fa2vxefw2" timestamp="1645665735"&gt;57&lt;/key&gt;&lt;/foreign-keys&gt;&lt;ref-type name="Journal Article"&gt;17&lt;/ref-type&gt;&lt;contributors&gt;&lt;authors&gt;&lt;author&gt;Kress, G&lt;/author&gt;&lt;author&gt;van Leewen, T&lt;/author&gt;&lt;/authors&gt;&lt;/contributors&gt;&lt;titles&gt;&lt;title&gt;Reading images: the grammar of visual design&lt;/title&gt;&lt;secondary-title&gt;London and New York: Routledge&lt;/secondary-title&gt;&lt;/titles&gt;&lt;periodical&gt;&lt;full-title&gt;London and New York: Routledge&lt;/full-title&gt;&lt;/periodical&gt;&lt;dates&gt;&lt;year&gt;1996&lt;/year&gt;&lt;/dates&gt;&lt;urls&gt;&lt;/urls&gt;&lt;/record&gt;&lt;/Cite&gt;&lt;/EndNote&gt;</w:instrText>
      </w:r>
      <w:r w:rsidR="005C52C7">
        <w:rPr>
          <w:rFonts w:asciiTheme="majorBidi" w:hAnsiTheme="majorBidi" w:cstheme="majorBidi"/>
          <w:w w:val="105"/>
          <w:sz w:val="28"/>
          <w:szCs w:val="28"/>
        </w:rPr>
        <w:fldChar w:fldCharType="separate"/>
      </w:r>
      <w:r w:rsidR="005C52C7">
        <w:rPr>
          <w:rFonts w:asciiTheme="majorBidi" w:hAnsiTheme="majorBidi" w:cstheme="majorBidi"/>
          <w:noProof/>
          <w:w w:val="105"/>
          <w:sz w:val="28"/>
          <w:szCs w:val="28"/>
        </w:rPr>
        <w:t>(G Kress &amp; van Leewen, 1996)</w:t>
      </w:r>
      <w:r w:rsidR="005C52C7">
        <w:rPr>
          <w:rFonts w:asciiTheme="majorBidi" w:hAnsiTheme="majorBidi" w:cstheme="majorBidi"/>
          <w:w w:val="105"/>
          <w:sz w:val="28"/>
          <w:szCs w:val="28"/>
        </w:rPr>
        <w:fldChar w:fldCharType="end"/>
      </w:r>
      <w:r w:rsidR="005C52C7">
        <w:rPr>
          <w:rFonts w:asciiTheme="majorBidi" w:hAnsiTheme="majorBidi" w:cstheme="majorBidi"/>
          <w:w w:val="105"/>
          <w:sz w:val="28"/>
          <w:szCs w:val="28"/>
        </w:rPr>
        <w:t xml:space="preserve">. </w:t>
      </w:r>
      <w:r w:rsidR="00664F72" w:rsidRPr="000D05E4">
        <w:rPr>
          <w:rFonts w:asciiTheme="majorBidi" w:hAnsiTheme="majorBidi" w:cstheme="majorBidi"/>
          <w:w w:val="105"/>
          <w:sz w:val="28"/>
          <w:szCs w:val="28"/>
        </w:rPr>
        <w:t>In</w:t>
      </w:r>
      <w:r w:rsidR="00664F72" w:rsidRPr="005C52C7">
        <w:rPr>
          <w:rFonts w:asciiTheme="majorBidi" w:hAnsiTheme="majorBidi" w:cstheme="majorBidi"/>
          <w:w w:val="105"/>
          <w:sz w:val="28"/>
          <w:szCs w:val="28"/>
        </w:rPr>
        <w:t xml:space="preserve"> </w:t>
      </w:r>
      <w:r w:rsidR="00664F72" w:rsidRPr="000D05E4">
        <w:rPr>
          <w:rFonts w:asciiTheme="majorBidi" w:hAnsiTheme="majorBidi" w:cstheme="majorBidi"/>
          <w:w w:val="105"/>
          <w:sz w:val="28"/>
          <w:szCs w:val="28"/>
        </w:rPr>
        <w:t>offer</w:t>
      </w:r>
      <w:r w:rsidR="00664F72" w:rsidRPr="005C52C7">
        <w:rPr>
          <w:rFonts w:asciiTheme="majorBidi" w:hAnsiTheme="majorBidi" w:cstheme="majorBidi"/>
          <w:w w:val="105"/>
          <w:sz w:val="28"/>
          <w:szCs w:val="28"/>
        </w:rPr>
        <w:t xml:space="preserve"> </w:t>
      </w:r>
      <w:r w:rsidR="00664F72" w:rsidRPr="000D05E4">
        <w:rPr>
          <w:rFonts w:asciiTheme="majorBidi" w:hAnsiTheme="majorBidi" w:cstheme="majorBidi"/>
          <w:w w:val="105"/>
          <w:sz w:val="28"/>
          <w:szCs w:val="28"/>
        </w:rPr>
        <w:t>gaze,</w:t>
      </w:r>
      <w:r w:rsidR="00664F72" w:rsidRPr="005C52C7">
        <w:rPr>
          <w:rFonts w:asciiTheme="majorBidi" w:hAnsiTheme="majorBidi" w:cstheme="majorBidi"/>
          <w:w w:val="105"/>
          <w:sz w:val="28"/>
          <w:szCs w:val="28"/>
        </w:rPr>
        <w:t xml:space="preserve"> </w:t>
      </w:r>
      <w:r w:rsidR="00664F72" w:rsidRPr="000D05E4">
        <w:rPr>
          <w:rFonts w:asciiTheme="majorBidi" w:hAnsiTheme="majorBidi" w:cstheme="majorBidi"/>
          <w:w w:val="105"/>
          <w:sz w:val="28"/>
          <w:szCs w:val="28"/>
        </w:rPr>
        <w:t>the</w:t>
      </w:r>
      <w:r w:rsidR="00664F72" w:rsidRPr="005C52C7">
        <w:rPr>
          <w:rFonts w:asciiTheme="majorBidi" w:hAnsiTheme="majorBidi" w:cstheme="majorBidi"/>
          <w:w w:val="105"/>
          <w:sz w:val="28"/>
          <w:szCs w:val="28"/>
        </w:rPr>
        <w:t xml:space="preserve"> </w:t>
      </w:r>
      <w:r w:rsidR="00664F72" w:rsidRPr="000D05E4">
        <w:rPr>
          <w:rFonts w:asciiTheme="majorBidi" w:hAnsiTheme="majorBidi" w:cstheme="majorBidi"/>
          <w:w w:val="105"/>
          <w:sz w:val="28"/>
          <w:szCs w:val="28"/>
        </w:rPr>
        <w:t>represented</w:t>
      </w:r>
      <w:r w:rsidR="00664F72" w:rsidRPr="005C52C7">
        <w:rPr>
          <w:rFonts w:asciiTheme="majorBidi" w:hAnsiTheme="majorBidi" w:cstheme="majorBidi"/>
          <w:w w:val="105"/>
          <w:sz w:val="28"/>
          <w:szCs w:val="28"/>
        </w:rPr>
        <w:t xml:space="preserve"> </w:t>
      </w:r>
      <w:r w:rsidR="00664F72" w:rsidRPr="000D05E4">
        <w:rPr>
          <w:rFonts w:asciiTheme="majorBidi" w:hAnsiTheme="majorBidi" w:cstheme="majorBidi"/>
          <w:w w:val="105"/>
          <w:sz w:val="28"/>
          <w:szCs w:val="28"/>
        </w:rPr>
        <w:t>participants</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are</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always</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looking</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away</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from</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the</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viewer. The concepts of offer and demand can be related to the concept of</w:t>
      </w:r>
      <w:r w:rsidR="00664F72" w:rsidRPr="000D05E4">
        <w:rPr>
          <w:rFonts w:asciiTheme="majorBidi" w:hAnsiTheme="majorBidi" w:cstheme="majorBidi"/>
          <w:spacing w:val="1"/>
          <w:w w:val="105"/>
          <w:sz w:val="28"/>
          <w:szCs w:val="28"/>
        </w:rPr>
        <w:t xml:space="preserve"> </w:t>
      </w:r>
      <w:r w:rsidR="00664F72" w:rsidRPr="000D05E4">
        <w:rPr>
          <w:rFonts w:asciiTheme="majorBidi" w:hAnsiTheme="majorBidi" w:cstheme="majorBidi"/>
          <w:w w:val="105"/>
          <w:sz w:val="28"/>
          <w:szCs w:val="28"/>
        </w:rPr>
        <w:t>speech acts in linguistics.</w:t>
      </w:r>
    </w:p>
    <w:p w14:paraId="2B2DCC29" w14:textId="239A108B" w:rsidR="00750EF5" w:rsidRPr="000D05E4" w:rsidRDefault="00DB5EC7" w:rsidP="009A3CA9">
      <w:pPr>
        <w:pStyle w:val="BodyText"/>
        <w:rPr>
          <w:rFonts w:asciiTheme="majorBidi" w:hAnsiTheme="majorBidi" w:cstheme="majorBidi"/>
          <w:w w:val="105"/>
          <w:sz w:val="28"/>
          <w:szCs w:val="28"/>
        </w:rPr>
      </w:pPr>
      <w:r w:rsidRPr="00BF1385">
        <w:rPr>
          <w:rFonts w:asciiTheme="majorBidi" w:hAnsiTheme="majorBidi" w:cstheme="majorBidi"/>
          <w:w w:val="105"/>
          <w:sz w:val="28"/>
          <w:szCs w:val="28"/>
        </w:rPr>
        <w:t>For the linguistic choices,</w:t>
      </w:r>
      <w:r w:rsidRPr="000D05E4">
        <w:rPr>
          <w:rFonts w:asciiTheme="majorBidi" w:hAnsiTheme="majorBidi" w:cstheme="majorBidi"/>
          <w:w w:val="105"/>
          <w:sz w:val="28"/>
          <w:szCs w:val="28"/>
        </w:rPr>
        <w:t xml:space="preserve"> the transitivity pattern of representation </w:t>
      </w:r>
      <w:r w:rsidR="00C43859">
        <w:rPr>
          <w:rFonts w:asciiTheme="majorBidi" w:hAnsiTheme="majorBidi" w:cstheme="majorBidi"/>
          <w:w w:val="105"/>
          <w:sz w:val="28"/>
          <w:szCs w:val="28"/>
        </w:rPr>
        <w:t>is</w:t>
      </w:r>
      <w:r w:rsidRPr="000D05E4">
        <w:rPr>
          <w:rFonts w:asciiTheme="majorBidi" w:hAnsiTheme="majorBidi" w:cstheme="majorBidi"/>
          <w:w w:val="105"/>
          <w:sz w:val="28"/>
          <w:szCs w:val="28"/>
        </w:rPr>
        <w:t xml:space="preserve"> employed. These are the indicators to be </w:t>
      </w:r>
      <w:r w:rsidR="00C43859" w:rsidRPr="000D05E4">
        <w:rPr>
          <w:rFonts w:asciiTheme="majorBidi" w:hAnsiTheme="majorBidi" w:cstheme="majorBidi"/>
          <w:w w:val="105"/>
          <w:sz w:val="28"/>
          <w:szCs w:val="28"/>
        </w:rPr>
        <w:t>considered</w:t>
      </w:r>
      <w:r w:rsidRPr="000D05E4">
        <w:rPr>
          <w:rFonts w:asciiTheme="majorBidi" w:hAnsiTheme="majorBidi" w:cstheme="majorBidi"/>
          <w:w w:val="105"/>
          <w:sz w:val="28"/>
          <w:szCs w:val="28"/>
        </w:rPr>
        <w:t>:</w:t>
      </w:r>
      <w:r w:rsidR="00160B9E" w:rsidRPr="000D05E4">
        <w:rPr>
          <w:rFonts w:asciiTheme="majorBidi" w:hAnsiTheme="majorBidi" w:cstheme="majorBidi"/>
          <w:w w:val="105"/>
          <w:sz w:val="28"/>
          <w:szCs w:val="28"/>
        </w:rPr>
        <w:t xml:space="preserve"> </w:t>
      </w:r>
      <w:r w:rsidRPr="000D05E4">
        <w:rPr>
          <w:rFonts w:asciiTheme="majorBidi" w:hAnsiTheme="majorBidi" w:cstheme="majorBidi"/>
          <w:w w:val="105"/>
          <w:sz w:val="28"/>
          <w:szCs w:val="28"/>
        </w:rPr>
        <w:t>Social Actors/Participants</w:t>
      </w:r>
      <w:r w:rsidR="00160B9E" w:rsidRPr="000D05E4">
        <w:rPr>
          <w:rFonts w:asciiTheme="majorBidi" w:hAnsiTheme="majorBidi" w:cstheme="majorBidi"/>
          <w:w w:val="105"/>
          <w:sz w:val="28"/>
          <w:szCs w:val="28"/>
        </w:rPr>
        <w:t>, i.e., w</w:t>
      </w:r>
      <w:r w:rsidRPr="000D05E4">
        <w:rPr>
          <w:rFonts w:asciiTheme="majorBidi" w:hAnsiTheme="majorBidi" w:cstheme="majorBidi"/>
          <w:w w:val="105"/>
          <w:sz w:val="28"/>
          <w:szCs w:val="28"/>
        </w:rPr>
        <w:t>ho is the actor/goal? What the actor does to the goal (the recipient) is seen visually (as in all texts) which might be compared to a transactional clause verbally</w:t>
      </w:r>
      <w:r w:rsidR="00160B9E" w:rsidRPr="000D05E4">
        <w:rPr>
          <w:rFonts w:asciiTheme="majorBidi" w:hAnsiTheme="majorBidi" w:cstheme="majorBidi"/>
          <w:w w:val="105"/>
          <w:sz w:val="28"/>
          <w:szCs w:val="28"/>
        </w:rPr>
        <w:t xml:space="preserve">. </w:t>
      </w:r>
    </w:p>
    <w:p w14:paraId="0B6DAFCE" w14:textId="58A7EB32" w:rsidR="00195639" w:rsidRDefault="00195639" w:rsidP="009A3CA9">
      <w:pPr>
        <w:pStyle w:val="BodyText"/>
        <w:rPr>
          <w:rFonts w:asciiTheme="majorBidi" w:hAnsiTheme="majorBidi" w:cstheme="majorBidi"/>
          <w:w w:val="105"/>
          <w:sz w:val="28"/>
          <w:szCs w:val="28"/>
        </w:rPr>
      </w:pPr>
    </w:p>
    <w:p w14:paraId="360D72A8" w14:textId="4E859661" w:rsidR="00160B9E" w:rsidRPr="000D05E4" w:rsidRDefault="00160B9E" w:rsidP="006A49C3">
      <w:pPr>
        <w:pStyle w:val="Heading1"/>
      </w:pPr>
      <w:r w:rsidRPr="000D05E4">
        <w:t>Findings and Discussion</w:t>
      </w:r>
    </w:p>
    <w:p w14:paraId="4044060D" w14:textId="296FC14E" w:rsidR="005C206E" w:rsidRPr="000D05E4" w:rsidRDefault="005C206E" w:rsidP="00297F67">
      <w:pPr>
        <w:pStyle w:val="BodyText"/>
        <w:rPr>
          <w:rFonts w:asciiTheme="majorBidi" w:hAnsiTheme="majorBidi" w:cstheme="majorBidi"/>
          <w:w w:val="105"/>
          <w:sz w:val="28"/>
          <w:szCs w:val="28"/>
        </w:rPr>
      </w:pPr>
    </w:p>
    <w:p w14:paraId="4992E352" w14:textId="1E0C228B" w:rsidR="00D1208A" w:rsidRPr="000D05E4" w:rsidRDefault="00D1208A" w:rsidP="006A49C3">
      <w:pPr>
        <w:pStyle w:val="Heading2"/>
      </w:pPr>
      <w:r w:rsidRPr="000D05E4">
        <w:t>Word Frequency and Text Search</w:t>
      </w:r>
    </w:p>
    <w:p w14:paraId="28904E24" w14:textId="25F2078F" w:rsidR="00A84563" w:rsidRDefault="00B84749" w:rsidP="00B84749">
      <w:pPr>
        <w:jc w:val="both"/>
        <w:rPr>
          <w:rFonts w:asciiTheme="majorBidi" w:hAnsiTheme="majorBidi" w:cstheme="majorBidi"/>
          <w:sz w:val="28"/>
          <w:szCs w:val="28"/>
          <w:lang w:val="en-GB"/>
        </w:rPr>
      </w:pPr>
      <w:r w:rsidRPr="000D05E4">
        <w:rPr>
          <w:rFonts w:asciiTheme="majorBidi" w:hAnsiTheme="majorBidi" w:cstheme="majorBidi"/>
          <w:sz w:val="28"/>
          <w:szCs w:val="28"/>
        </w:rPr>
        <w:t xml:space="preserve">The analysis shows there is intensive use of Twitter during the major events of the Israeli war in 2021. </w:t>
      </w:r>
      <w:r w:rsidR="00A84563" w:rsidRPr="000D05E4">
        <w:rPr>
          <w:rFonts w:asciiTheme="majorBidi" w:hAnsiTheme="majorBidi" w:cstheme="majorBidi"/>
          <w:sz w:val="28"/>
          <w:szCs w:val="28"/>
          <w:lang w:val="en-GB"/>
        </w:rPr>
        <w:t xml:space="preserve">Running </w:t>
      </w:r>
      <w:r w:rsidR="00750EF5" w:rsidRPr="000D05E4">
        <w:rPr>
          <w:rFonts w:asciiTheme="majorBidi" w:hAnsiTheme="majorBidi" w:cstheme="majorBidi"/>
          <w:sz w:val="28"/>
          <w:szCs w:val="28"/>
          <w:lang w:val="en-GB"/>
        </w:rPr>
        <w:t xml:space="preserve">NVivo </w:t>
      </w:r>
      <w:r w:rsidR="00A84563" w:rsidRPr="000D05E4">
        <w:rPr>
          <w:rFonts w:asciiTheme="majorBidi" w:hAnsiTheme="majorBidi" w:cstheme="majorBidi"/>
          <w:sz w:val="28"/>
          <w:szCs w:val="28"/>
        </w:rPr>
        <w:t xml:space="preserve">word frequency </w:t>
      </w:r>
      <w:r w:rsidR="00544785" w:rsidRPr="000D05E4">
        <w:rPr>
          <w:rFonts w:asciiTheme="majorBidi" w:hAnsiTheme="majorBidi" w:cstheme="majorBidi"/>
          <w:sz w:val="28"/>
          <w:szCs w:val="28"/>
        </w:rPr>
        <w:t xml:space="preserve">for the most frequent words, the analysis shows </w:t>
      </w:r>
      <w:r w:rsidR="00221A06" w:rsidRPr="000D05E4">
        <w:rPr>
          <w:rFonts w:asciiTheme="majorBidi" w:hAnsiTheme="majorBidi" w:cstheme="majorBidi"/>
          <w:sz w:val="28"/>
          <w:szCs w:val="28"/>
        </w:rPr>
        <w:t xml:space="preserve">the word </w:t>
      </w:r>
      <w:r>
        <w:rPr>
          <w:rFonts w:asciiTheme="majorBidi" w:hAnsiTheme="majorBidi" w:cstheme="majorBidi"/>
          <w:sz w:val="28"/>
          <w:szCs w:val="28"/>
        </w:rPr>
        <w:t>‘</w:t>
      </w:r>
      <w:r w:rsidR="00221A06" w:rsidRPr="000D05E4">
        <w:rPr>
          <w:rFonts w:asciiTheme="majorBidi" w:hAnsiTheme="majorBidi" w:cstheme="majorBidi"/>
          <w:sz w:val="28"/>
          <w:szCs w:val="28"/>
        </w:rPr>
        <w:t>occupation</w:t>
      </w:r>
      <w:r>
        <w:rPr>
          <w:rFonts w:asciiTheme="majorBidi" w:hAnsiTheme="majorBidi" w:cstheme="majorBidi"/>
          <w:sz w:val="28"/>
          <w:szCs w:val="28"/>
        </w:rPr>
        <w:t>’</w:t>
      </w:r>
      <w:r w:rsidR="00221A06" w:rsidRPr="000D05E4">
        <w:rPr>
          <w:rFonts w:asciiTheme="majorBidi" w:hAnsiTheme="majorBidi" w:cstheme="majorBidi"/>
          <w:sz w:val="28"/>
          <w:szCs w:val="28"/>
        </w:rPr>
        <w:t xml:space="preserve"> </w:t>
      </w:r>
      <w:r>
        <w:rPr>
          <w:rFonts w:asciiTheme="majorBidi" w:hAnsiTheme="majorBidi" w:cstheme="majorBidi"/>
          <w:sz w:val="28"/>
          <w:szCs w:val="28"/>
        </w:rPr>
        <w:t>‘</w:t>
      </w:r>
      <w:r w:rsidR="00221A06" w:rsidRPr="000D05E4">
        <w:rPr>
          <w:rFonts w:asciiTheme="majorBidi" w:hAnsiTheme="majorBidi" w:cstheme="majorBidi"/>
          <w:sz w:val="28"/>
          <w:szCs w:val="28"/>
          <w:rtl/>
        </w:rPr>
        <w:t>الاحتلال</w:t>
      </w:r>
      <w:proofErr w:type="gramStart"/>
      <w:r>
        <w:rPr>
          <w:rFonts w:asciiTheme="majorBidi" w:hAnsiTheme="majorBidi" w:cstheme="majorBidi"/>
          <w:sz w:val="28"/>
          <w:szCs w:val="28"/>
        </w:rPr>
        <w:t>’</w:t>
      </w:r>
      <w:r w:rsidR="00221A06" w:rsidRPr="000D05E4">
        <w:rPr>
          <w:rFonts w:asciiTheme="majorBidi" w:hAnsiTheme="majorBidi" w:cstheme="majorBidi"/>
          <w:sz w:val="28"/>
          <w:szCs w:val="28"/>
          <w:rtl/>
        </w:rPr>
        <w:t xml:space="preserve"> </w:t>
      </w:r>
      <w:r w:rsidR="00221A06" w:rsidRPr="000D05E4">
        <w:rPr>
          <w:rFonts w:asciiTheme="majorBidi" w:hAnsiTheme="majorBidi" w:cstheme="majorBidi"/>
          <w:sz w:val="28"/>
          <w:szCs w:val="28"/>
          <w:lang w:val="en-GB"/>
        </w:rPr>
        <w:t xml:space="preserve"> is</w:t>
      </w:r>
      <w:proofErr w:type="gramEnd"/>
      <w:r w:rsidR="00221A06" w:rsidRPr="000D05E4">
        <w:rPr>
          <w:rFonts w:asciiTheme="majorBidi" w:hAnsiTheme="majorBidi" w:cstheme="majorBidi"/>
          <w:sz w:val="28"/>
          <w:szCs w:val="28"/>
          <w:lang w:val="en-GB"/>
        </w:rPr>
        <w:t xml:space="preserve"> one of the most frequent words. It is associated with </w:t>
      </w:r>
      <w:r w:rsidR="00923C2F" w:rsidRPr="000D05E4">
        <w:rPr>
          <w:rFonts w:asciiTheme="majorBidi" w:hAnsiTheme="majorBidi" w:cstheme="majorBidi"/>
          <w:sz w:val="28"/>
          <w:szCs w:val="28"/>
          <w:lang w:val="en-GB"/>
        </w:rPr>
        <w:t>hashtags</w:t>
      </w:r>
      <w:r w:rsidR="00221A06" w:rsidRPr="000D05E4">
        <w:rPr>
          <w:rFonts w:asciiTheme="majorBidi" w:hAnsiTheme="majorBidi" w:cstheme="majorBidi"/>
          <w:sz w:val="28"/>
          <w:szCs w:val="28"/>
          <w:lang w:val="en-GB"/>
        </w:rPr>
        <w:t xml:space="preserve">, </w:t>
      </w:r>
      <w:r w:rsidR="00923C2F" w:rsidRPr="000D05E4">
        <w:rPr>
          <w:rFonts w:asciiTheme="majorBidi" w:hAnsiTheme="majorBidi" w:cstheme="majorBidi"/>
          <w:sz w:val="28"/>
          <w:szCs w:val="28"/>
          <w:lang w:val="en-GB"/>
        </w:rPr>
        <w:t>H</w:t>
      </w:r>
      <w:r w:rsidR="00221A06" w:rsidRPr="000D05E4">
        <w:rPr>
          <w:rFonts w:asciiTheme="majorBidi" w:hAnsiTheme="majorBidi" w:cstheme="majorBidi"/>
          <w:sz w:val="28"/>
          <w:szCs w:val="28"/>
          <w:lang w:val="en-GB"/>
        </w:rPr>
        <w:t>amas, Jerusalem, among other words</w:t>
      </w:r>
      <w:r w:rsidR="00337F6A" w:rsidRPr="000D05E4">
        <w:rPr>
          <w:rFonts w:asciiTheme="majorBidi" w:hAnsiTheme="majorBidi" w:cstheme="majorBidi"/>
          <w:sz w:val="28"/>
          <w:szCs w:val="28"/>
          <w:lang w:val="en-GB"/>
        </w:rPr>
        <w:t xml:space="preserve"> as we can see in figure 1.</w:t>
      </w:r>
    </w:p>
    <w:p w14:paraId="6F51E0C6" w14:textId="5C962E16" w:rsidR="00750EF5" w:rsidRPr="000D05E4" w:rsidRDefault="00A84563" w:rsidP="006D170F">
      <w:pPr>
        <w:ind w:firstLine="720"/>
        <w:rPr>
          <w:rFonts w:asciiTheme="majorBidi" w:hAnsiTheme="majorBidi" w:cstheme="majorBidi"/>
          <w:b/>
          <w:bCs/>
          <w:i/>
          <w:iCs/>
          <w:sz w:val="28"/>
          <w:szCs w:val="28"/>
        </w:rPr>
      </w:pPr>
      <w:r w:rsidRPr="000D05E4">
        <w:rPr>
          <w:rFonts w:asciiTheme="majorBidi" w:hAnsiTheme="majorBidi" w:cstheme="majorBidi"/>
          <w:b/>
          <w:bCs/>
          <w:i/>
          <w:iCs/>
          <w:sz w:val="28"/>
          <w:szCs w:val="28"/>
        </w:rPr>
        <w:t>Figure 1: Word Frequency in Tweets of @ShehabAgency on Twitter</w:t>
      </w:r>
    </w:p>
    <w:p w14:paraId="422FFAFA" w14:textId="0872DC96" w:rsidR="00D1208A" w:rsidRDefault="00D1208A" w:rsidP="00337F6A">
      <w:pPr>
        <w:tabs>
          <w:tab w:val="left" w:pos="1134"/>
        </w:tabs>
        <w:jc w:val="both"/>
        <w:rPr>
          <w:rFonts w:asciiTheme="majorBidi" w:hAnsiTheme="majorBidi" w:cstheme="majorBidi"/>
          <w:color w:val="000000"/>
          <w:sz w:val="28"/>
          <w:szCs w:val="28"/>
        </w:rPr>
      </w:pPr>
      <w:r w:rsidRPr="000D05E4">
        <w:rPr>
          <w:rFonts w:asciiTheme="majorBidi" w:hAnsiTheme="majorBidi" w:cstheme="majorBidi"/>
          <w:sz w:val="28"/>
          <w:szCs w:val="28"/>
        </w:rPr>
        <w:t>By running a query for the word frequency, and word cloud, the analysis shows that #Hamas is associated with most frequent words and hashtags, e.g., #gaza, #palestine, #israel, #terrorism, #terror, #hamasterrorists, #</w:t>
      </w:r>
      <w:r w:rsidRPr="000D05E4">
        <w:rPr>
          <w:rFonts w:asciiTheme="majorBidi" w:hAnsiTheme="majorBidi" w:cstheme="majorBidi"/>
          <w:color w:val="000000"/>
          <w:sz w:val="28"/>
          <w:szCs w:val="28"/>
        </w:rPr>
        <w:t>#thegazayoudontsee, #theykidnappedgaza.</w:t>
      </w:r>
    </w:p>
    <w:p w14:paraId="3FFA8B05" w14:textId="77777777" w:rsidR="00CB6F88" w:rsidRPr="000D05E4" w:rsidRDefault="00CB6F88" w:rsidP="00337F6A">
      <w:pPr>
        <w:tabs>
          <w:tab w:val="left" w:pos="1134"/>
        </w:tabs>
        <w:jc w:val="both"/>
        <w:rPr>
          <w:rFonts w:asciiTheme="majorBidi" w:hAnsiTheme="majorBidi" w:cstheme="majorBidi"/>
          <w:color w:val="000000"/>
          <w:sz w:val="28"/>
          <w:szCs w:val="28"/>
        </w:rPr>
      </w:pPr>
    </w:p>
    <w:p w14:paraId="570024BF" w14:textId="60F11330" w:rsidR="00D1208A" w:rsidRPr="00822B3B" w:rsidRDefault="00C94377" w:rsidP="00822B3B">
      <w:pPr>
        <w:ind w:firstLine="720"/>
        <w:rPr>
          <w:rFonts w:asciiTheme="majorBidi" w:hAnsiTheme="majorBidi" w:cstheme="majorBidi"/>
          <w:b/>
          <w:bCs/>
          <w:i/>
          <w:iCs/>
          <w:sz w:val="28"/>
          <w:szCs w:val="28"/>
        </w:rPr>
      </w:pPr>
      <w:r w:rsidRPr="000D05E4">
        <w:rPr>
          <w:rFonts w:asciiTheme="majorBidi" w:hAnsiTheme="majorBidi" w:cstheme="majorBidi"/>
          <w:b/>
          <w:bCs/>
          <w:i/>
          <w:iCs/>
          <w:sz w:val="28"/>
          <w:szCs w:val="28"/>
        </w:rPr>
        <w:t xml:space="preserve">Figure </w:t>
      </w:r>
      <w:r w:rsidR="00750EF5" w:rsidRPr="000D05E4">
        <w:rPr>
          <w:rFonts w:asciiTheme="majorBidi" w:hAnsiTheme="majorBidi" w:cstheme="majorBidi"/>
          <w:b/>
          <w:bCs/>
          <w:i/>
          <w:iCs/>
          <w:sz w:val="28"/>
          <w:szCs w:val="28"/>
        </w:rPr>
        <w:t>2</w:t>
      </w:r>
      <w:r w:rsidRPr="000D05E4">
        <w:rPr>
          <w:rFonts w:asciiTheme="majorBidi" w:hAnsiTheme="majorBidi" w:cstheme="majorBidi"/>
          <w:b/>
          <w:bCs/>
          <w:i/>
          <w:iCs/>
          <w:sz w:val="28"/>
          <w:szCs w:val="28"/>
        </w:rPr>
        <w:t xml:space="preserve">: Word Frequency in Hashtag #Hamas on </w:t>
      </w:r>
      <w:r w:rsidR="00124BEE" w:rsidRPr="000D05E4">
        <w:rPr>
          <w:rFonts w:asciiTheme="majorBidi" w:hAnsiTheme="majorBidi" w:cstheme="majorBidi"/>
          <w:b/>
          <w:bCs/>
          <w:i/>
          <w:iCs/>
          <w:sz w:val="28"/>
          <w:szCs w:val="28"/>
        </w:rPr>
        <w:t>Twitter</w:t>
      </w:r>
    </w:p>
    <w:p w14:paraId="3B8EA7D3" w14:textId="67DF29C5" w:rsidR="00D1208A" w:rsidRPr="000D05E4" w:rsidRDefault="00D1208A" w:rsidP="00D1208A">
      <w:pPr>
        <w:rPr>
          <w:rFonts w:asciiTheme="majorBidi" w:hAnsiTheme="majorBidi" w:cstheme="majorBidi"/>
          <w:sz w:val="28"/>
          <w:szCs w:val="28"/>
        </w:rPr>
      </w:pPr>
    </w:p>
    <w:p w14:paraId="0AAA96F9" w14:textId="73A4799E" w:rsidR="00D1208A" w:rsidRDefault="00D1208A" w:rsidP="006112C5">
      <w:pPr>
        <w:rPr>
          <w:rFonts w:asciiTheme="majorBidi" w:hAnsiTheme="majorBidi" w:cstheme="majorBidi"/>
          <w:sz w:val="28"/>
          <w:szCs w:val="28"/>
        </w:rPr>
      </w:pPr>
      <w:r w:rsidRPr="000D05E4">
        <w:rPr>
          <w:rFonts w:asciiTheme="majorBidi" w:hAnsiTheme="majorBidi" w:cstheme="majorBidi"/>
          <w:sz w:val="28"/>
          <w:szCs w:val="28"/>
        </w:rPr>
        <w:t xml:space="preserve">From this diagram, we see the major hashtag associated with Hamas is terrorism as we can see in the following table 1. </w:t>
      </w:r>
    </w:p>
    <w:p w14:paraId="600097BE" w14:textId="77777777" w:rsidR="001E4D8B" w:rsidRPr="000D05E4" w:rsidRDefault="001E4D8B" w:rsidP="006112C5">
      <w:pPr>
        <w:rPr>
          <w:rFonts w:asciiTheme="majorBidi" w:hAnsiTheme="majorBidi" w:cstheme="majorBidi"/>
          <w:sz w:val="28"/>
          <w:szCs w:val="28"/>
        </w:rPr>
      </w:pPr>
    </w:p>
    <w:p w14:paraId="3A490DF0" w14:textId="51F4588D" w:rsidR="00750EF5" w:rsidRPr="000D05E4" w:rsidRDefault="00750EF5" w:rsidP="00750EF5">
      <w:pPr>
        <w:ind w:firstLine="720"/>
        <w:rPr>
          <w:rFonts w:asciiTheme="majorBidi" w:hAnsiTheme="majorBidi" w:cstheme="majorBidi"/>
          <w:b/>
          <w:bCs/>
          <w:i/>
          <w:iCs/>
          <w:sz w:val="28"/>
          <w:szCs w:val="28"/>
        </w:rPr>
      </w:pPr>
      <w:r w:rsidRPr="000D05E4">
        <w:rPr>
          <w:rFonts w:asciiTheme="majorBidi" w:hAnsiTheme="majorBidi" w:cstheme="majorBidi"/>
          <w:b/>
          <w:bCs/>
          <w:i/>
          <w:iCs/>
          <w:sz w:val="28"/>
          <w:szCs w:val="28"/>
        </w:rPr>
        <w:t xml:space="preserve">Table 1: Most Frequent Associated with #Hamas on Twitter  </w:t>
      </w:r>
    </w:p>
    <w:p w14:paraId="50943FA2" w14:textId="77777777" w:rsidR="00750EF5" w:rsidRPr="000D05E4" w:rsidRDefault="00750EF5" w:rsidP="00507BE1">
      <w:pPr>
        <w:jc w:val="both"/>
        <w:rPr>
          <w:rFonts w:asciiTheme="majorBidi" w:hAnsiTheme="majorBidi" w:cstheme="majorBidi"/>
          <w:sz w:val="28"/>
          <w:szCs w:val="28"/>
        </w:rPr>
      </w:pPr>
    </w:p>
    <w:p w14:paraId="05622BB5" w14:textId="16AF5C45" w:rsidR="005A649C" w:rsidRPr="000D05E4" w:rsidRDefault="00D1208A" w:rsidP="00B84749">
      <w:pPr>
        <w:jc w:val="both"/>
        <w:rPr>
          <w:rFonts w:asciiTheme="majorBidi" w:hAnsiTheme="majorBidi" w:cstheme="majorBidi"/>
          <w:sz w:val="28"/>
          <w:szCs w:val="28"/>
        </w:rPr>
      </w:pPr>
      <w:r w:rsidRPr="000D05E4">
        <w:rPr>
          <w:rFonts w:asciiTheme="majorBidi" w:hAnsiTheme="majorBidi" w:cstheme="majorBidi"/>
          <w:sz w:val="28"/>
          <w:szCs w:val="28"/>
        </w:rPr>
        <w:t>From this table</w:t>
      </w:r>
      <w:r w:rsidR="00B62424" w:rsidRPr="000D05E4">
        <w:rPr>
          <w:rFonts w:asciiTheme="majorBidi" w:hAnsiTheme="majorBidi" w:cstheme="majorBidi"/>
          <w:sz w:val="28"/>
          <w:szCs w:val="28"/>
        </w:rPr>
        <w:t xml:space="preserve"> no.1</w:t>
      </w:r>
      <w:r w:rsidRPr="000D05E4">
        <w:rPr>
          <w:rFonts w:asciiTheme="majorBidi" w:hAnsiTheme="majorBidi" w:cstheme="majorBidi"/>
          <w:sz w:val="28"/>
          <w:szCs w:val="28"/>
        </w:rPr>
        <w:t xml:space="preserve">, we can see Hamas is mainly associated with terrorism </w:t>
      </w:r>
      <w:r w:rsidR="0085337D">
        <w:rPr>
          <w:rFonts w:asciiTheme="majorBidi" w:hAnsiTheme="majorBidi" w:cstheme="majorBidi"/>
          <w:sz w:val="28"/>
          <w:szCs w:val="28"/>
        </w:rPr>
        <w:t>and</w:t>
      </w:r>
      <w:r w:rsidRPr="000D05E4">
        <w:rPr>
          <w:rFonts w:asciiTheme="majorBidi" w:hAnsiTheme="majorBidi" w:cstheme="majorBidi"/>
          <w:sz w:val="28"/>
          <w:szCs w:val="28"/>
        </w:rPr>
        <w:t xml:space="preserve"> associated with the hashtag #Hamas. This would leave a negative representation of the Palestinian movement</w:t>
      </w:r>
      <w:r w:rsidR="00750EF5" w:rsidRPr="000D05E4">
        <w:rPr>
          <w:rFonts w:asciiTheme="majorBidi" w:hAnsiTheme="majorBidi" w:cstheme="majorBidi"/>
          <w:sz w:val="28"/>
          <w:szCs w:val="28"/>
        </w:rPr>
        <w:t xml:space="preserve">. </w:t>
      </w:r>
      <w:r w:rsidR="00E765DC">
        <w:rPr>
          <w:rFonts w:asciiTheme="majorBidi" w:hAnsiTheme="majorBidi" w:cstheme="majorBidi"/>
          <w:sz w:val="28"/>
          <w:szCs w:val="28"/>
        </w:rPr>
        <w:t>This</w:t>
      </w:r>
      <w:r w:rsidRPr="000D05E4">
        <w:rPr>
          <w:rFonts w:asciiTheme="majorBidi" w:hAnsiTheme="majorBidi" w:cstheme="majorBidi"/>
          <w:sz w:val="28"/>
          <w:szCs w:val="28"/>
        </w:rPr>
        <w:t xml:space="preserve"> negative label and discourse would legitimize any actions by Israel or any other actors against Hamas. Also, such representative </w:t>
      </w:r>
      <w:r w:rsidRPr="000D05E4">
        <w:rPr>
          <w:rFonts w:asciiTheme="majorBidi" w:hAnsiTheme="majorBidi" w:cstheme="majorBidi"/>
          <w:sz w:val="28"/>
          <w:szCs w:val="28"/>
        </w:rPr>
        <w:lastRenderedPageBreak/>
        <w:t>discourse would portray any action of Hamas as violent, unacceptable, and illegal.</w:t>
      </w:r>
      <w:r w:rsidR="00270C03" w:rsidRPr="000D05E4">
        <w:rPr>
          <w:rFonts w:asciiTheme="majorBidi" w:hAnsiTheme="majorBidi" w:cstheme="majorBidi"/>
          <w:sz w:val="28"/>
          <w:szCs w:val="28"/>
        </w:rPr>
        <w:t xml:space="preserve"> This discourse on Hamas would come in </w:t>
      </w:r>
      <w:r w:rsidR="00E765DC">
        <w:rPr>
          <w:rFonts w:asciiTheme="majorBidi" w:hAnsiTheme="majorBidi" w:cstheme="majorBidi"/>
          <w:sz w:val="28"/>
          <w:szCs w:val="28"/>
        </w:rPr>
        <w:t>a similar</w:t>
      </w:r>
      <w:r w:rsidR="00270C03" w:rsidRPr="000D05E4">
        <w:rPr>
          <w:rFonts w:asciiTheme="majorBidi" w:hAnsiTheme="majorBidi" w:cstheme="majorBidi"/>
          <w:sz w:val="28"/>
          <w:szCs w:val="28"/>
        </w:rPr>
        <w:t xml:space="preserve"> mainstream media representation that is based on ideological perceptions</w:t>
      </w:r>
      <w:r w:rsidR="00E765DC">
        <w:rPr>
          <w:rFonts w:asciiTheme="majorBidi" w:hAnsiTheme="majorBidi" w:cstheme="majorBidi"/>
          <w:sz w:val="28"/>
          <w:szCs w:val="28"/>
        </w:rPr>
        <w:t xml:space="preserve"> </w:t>
      </w:r>
      <w:r w:rsidR="00E765DC">
        <w:rPr>
          <w:rFonts w:asciiTheme="majorBidi" w:hAnsiTheme="majorBidi" w:cstheme="majorBidi"/>
          <w:sz w:val="28"/>
          <w:szCs w:val="28"/>
        </w:rPr>
        <w:fldChar w:fldCharType="begin"/>
      </w:r>
      <w:r w:rsidR="00E765DC">
        <w:rPr>
          <w:rFonts w:asciiTheme="majorBidi" w:hAnsiTheme="majorBidi" w:cstheme="majorBidi"/>
          <w:sz w:val="28"/>
          <w:szCs w:val="28"/>
        </w:rPr>
        <w:instrText xml:space="preserve"> ADDIN EN.CITE &lt;EndNote&gt;&lt;Cite&gt;&lt;Author&gt;Amer&lt;/Author&gt;&lt;Year&gt;2017&lt;/Year&gt;&lt;RecNum&gt;25&lt;/RecNum&gt;&lt;Prefix&gt;see &lt;/Prefix&gt;&lt;DisplayText&gt;(see Amer, 2017)&lt;/DisplayText&gt;&lt;record&gt;&lt;rec-number&gt;25&lt;/rec-number&gt;&lt;foreign-keys&gt;&lt;key app="EN" db-id="wf5d5ws2gs5x2see5p1xvzp2pv2fa2vxefw2" timestamp="1645227101"&gt;25&lt;/key&gt;&lt;/foreign-keys&gt;&lt;ref-type name="Journal Article"&gt;17&lt;/ref-type&gt;&lt;contributors&gt;&lt;authors&gt;&lt;author&gt;Amer, Mohammedwesam&lt;/author&gt;&lt;/authors&gt;&lt;/contributors&gt;&lt;titles&gt;&lt;title&gt;Critical discourse analysis of war reporting in the international press: the case of the Gaza war of 2008–2009&lt;/title&gt;&lt;secondary-title&gt;Palgrave Communications&lt;/secondary-title&gt;&lt;/titles&gt;&lt;periodical&gt;&lt;full-title&gt;Palgrave Communications&lt;/full-title&gt;&lt;/periodical&gt;&lt;pages&gt;1-11&lt;/pages&gt;&lt;volume&gt;3&lt;/volume&gt;&lt;number&gt;1&lt;/number&gt;&lt;dates&gt;&lt;year&gt;2017&lt;/year&gt;&lt;/dates&gt;&lt;isbn&gt;2662-9992&lt;/isbn&gt;&lt;urls&gt;&lt;/urls&gt;&lt;/record&gt;&lt;/Cite&gt;&lt;/EndNote&gt;</w:instrText>
      </w:r>
      <w:r w:rsidR="00E765DC">
        <w:rPr>
          <w:rFonts w:asciiTheme="majorBidi" w:hAnsiTheme="majorBidi" w:cstheme="majorBidi"/>
          <w:sz w:val="28"/>
          <w:szCs w:val="28"/>
        </w:rPr>
        <w:fldChar w:fldCharType="separate"/>
      </w:r>
      <w:r w:rsidR="00E765DC">
        <w:rPr>
          <w:rFonts w:asciiTheme="majorBidi" w:hAnsiTheme="majorBidi" w:cstheme="majorBidi"/>
          <w:noProof/>
          <w:sz w:val="28"/>
          <w:szCs w:val="28"/>
        </w:rPr>
        <w:t>(see Amer, 2017)</w:t>
      </w:r>
      <w:r w:rsidR="00E765DC">
        <w:rPr>
          <w:rFonts w:asciiTheme="majorBidi" w:hAnsiTheme="majorBidi" w:cstheme="majorBidi"/>
          <w:sz w:val="28"/>
          <w:szCs w:val="28"/>
        </w:rPr>
        <w:fldChar w:fldCharType="end"/>
      </w:r>
      <w:r w:rsidR="00270C03" w:rsidRPr="000D05E4">
        <w:rPr>
          <w:rFonts w:asciiTheme="majorBidi" w:hAnsiTheme="majorBidi" w:cstheme="majorBidi"/>
          <w:sz w:val="28"/>
          <w:szCs w:val="28"/>
        </w:rPr>
        <w:t xml:space="preserve">. </w:t>
      </w:r>
      <w:r w:rsidR="005A649C" w:rsidRPr="000D05E4">
        <w:rPr>
          <w:rFonts w:asciiTheme="majorBidi" w:hAnsiTheme="majorBidi" w:cstheme="majorBidi"/>
          <w:sz w:val="28"/>
          <w:szCs w:val="28"/>
        </w:rPr>
        <w:t>Media representation conceals and/or legitimizes truths by constructing</w:t>
      </w:r>
      <w:r w:rsidR="00E765DC">
        <w:rPr>
          <w:rFonts w:asciiTheme="majorBidi" w:hAnsiTheme="majorBidi" w:cstheme="majorBidi"/>
          <w:sz w:val="28"/>
          <w:szCs w:val="28"/>
        </w:rPr>
        <w:t xml:space="preserve"> and</w:t>
      </w:r>
      <w:r w:rsidR="005A649C" w:rsidRPr="000D05E4">
        <w:rPr>
          <w:rFonts w:asciiTheme="majorBidi" w:hAnsiTheme="majorBidi" w:cstheme="majorBidi"/>
          <w:sz w:val="28"/>
          <w:szCs w:val="28"/>
        </w:rPr>
        <w:t xml:space="preserve"> </w:t>
      </w:r>
      <w:r w:rsidR="00E765DC" w:rsidRPr="000D05E4">
        <w:rPr>
          <w:rFonts w:asciiTheme="majorBidi" w:hAnsiTheme="majorBidi" w:cstheme="majorBidi"/>
          <w:sz w:val="28"/>
          <w:szCs w:val="28"/>
        </w:rPr>
        <w:t>labelling identities</w:t>
      </w:r>
      <w:r w:rsidR="00E765DC">
        <w:rPr>
          <w:rFonts w:asciiTheme="majorBidi" w:hAnsiTheme="majorBidi" w:cstheme="majorBidi"/>
          <w:sz w:val="28"/>
          <w:szCs w:val="28"/>
        </w:rPr>
        <w:t xml:space="preserve"> </w:t>
      </w:r>
      <w:r w:rsidR="005A649C" w:rsidRPr="000D05E4">
        <w:rPr>
          <w:rFonts w:asciiTheme="majorBidi" w:hAnsiTheme="majorBidi" w:cstheme="majorBidi"/>
          <w:sz w:val="28"/>
          <w:szCs w:val="28"/>
        </w:rPr>
        <w:t xml:space="preserve">and linking them with some patterns of </w:t>
      </w:r>
      <w:r w:rsidR="00E765DC" w:rsidRPr="000D05E4">
        <w:rPr>
          <w:rFonts w:asciiTheme="majorBidi" w:hAnsiTheme="majorBidi" w:cstheme="majorBidi"/>
          <w:sz w:val="28"/>
          <w:szCs w:val="28"/>
        </w:rPr>
        <w:t>behaviors</w:t>
      </w:r>
      <w:r w:rsidR="005A649C" w:rsidRPr="000D05E4">
        <w:rPr>
          <w:rFonts w:asciiTheme="majorBidi" w:hAnsiTheme="majorBidi" w:cstheme="majorBidi"/>
          <w:sz w:val="28"/>
          <w:szCs w:val="28"/>
        </w:rPr>
        <w:t xml:space="preserve"> and attitudes in the interest of certain people or government</w:t>
      </w:r>
      <w:r w:rsidR="00B84749">
        <w:rPr>
          <w:rFonts w:asciiTheme="majorBidi" w:hAnsiTheme="majorBidi" w:cstheme="majorBidi"/>
          <w:sz w:val="28"/>
          <w:szCs w:val="28"/>
        </w:rPr>
        <w:t>s</w:t>
      </w:r>
      <w:r w:rsidR="005A649C" w:rsidRPr="000D05E4">
        <w:rPr>
          <w:rFonts w:asciiTheme="majorBidi" w:hAnsiTheme="majorBidi" w:cstheme="majorBidi"/>
          <w:sz w:val="28"/>
          <w:szCs w:val="28"/>
        </w:rPr>
        <w:t xml:space="preserve">. </w:t>
      </w:r>
      <w:r w:rsidR="005A649C" w:rsidRPr="00822B3B">
        <w:rPr>
          <w:rFonts w:asciiTheme="majorBidi" w:hAnsiTheme="majorBidi" w:cstheme="majorBidi"/>
          <w:sz w:val="28"/>
          <w:szCs w:val="28"/>
        </w:rPr>
        <w:t>This</w:t>
      </w:r>
      <w:r w:rsidR="00E765DC">
        <w:rPr>
          <w:rFonts w:asciiTheme="majorBidi" w:hAnsiTheme="majorBidi" w:cstheme="majorBidi"/>
          <w:sz w:val="28"/>
          <w:szCs w:val="28"/>
        </w:rPr>
        <w:t xml:space="preserve"> </w:t>
      </w:r>
      <w:r w:rsidR="005A649C" w:rsidRPr="00822B3B">
        <w:rPr>
          <w:rFonts w:asciiTheme="majorBidi" w:hAnsiTheme="majorBidi" w:cstheme="majorBidi"/>
          <w:sz w:val="28"/>
          <w:szCs w:val="28"/>
        </w:rPr>
        <w:t xml:space="preserve">construction builds certain discourses about people. </w:t>
      </w:r>
      <w:r w:rsidR="00270C03" w:rsidRPr="00822B3B">
        <w:rPr>
          <w:rFonts w:asciiTheme="majorBidi" w:hAnsiTheme="majorBidi" w:cstheme="majorBidi"/>
          <w:sz w:val="28"/>
          <w:szCs w:val="28"/>
        </w:rPr>
        <w:t xml:space="preserve"> </w:t>
      </w:r>
      <w:r w:rsidR="00D61FF6" w:rsidRPr="00822B3B">
        <w:rPr>
          <w:rFonts w:asciiTheme="majorBidi" w:hAnsiTheme="majorBidi" w:cstheme="majorBidi"/>
          <w:sz w:val="28"/>
          <w:szCs w:val="28"/>
        </w:rPr>
        <w:fldChar w:fldCharType="begin"/>
      </w:r>
      <w:r w:rsidR="00D61FF6" w:rsidRPr="00822B3B">
        <w:rPr>
          <w:rFonts w:asciiTheme="majorBidi" w:hAnsiTheme="majorBidi" w:cstheme="majorBidi"/>
          <w:sz w:val="28"/>
          <w:szCs w:val="28"/>
        </w:rPr>
        <w:instrText xml:space="preserve"> ADDIN EN.CITE &lt;EndNote&gt;&lt;Cite AuthorYear="1"&gt;&lt;Author&gt;Fairclough&lt;/Author&gt;&lt;Year&gt;2003&lt;/Year&gt;&lt;RecNum&gt;36&lt;/RecNum&gt;&lt;Pages&gt;124&lt;/Pages&gt;&lt;DisplayText&gt;Fairclough (2003, p. 124)&lt;/DisplayText&gt;&lt;record&gt;&lt;rec-number&gt;36&lt;/rec-number&gt;&lt;foreign-keys&gt;&lt;key app="EN" db-id="wf5d5ws2gs5x2see5p1xvzp2pv2fa2vxefw2" timestamp="1645236977"&gt;36&lt;/key&gt;&lt;/foreign-keys&gt;&lt;ref-type name="Book"&gt;6&lt;/ref-type&gt;&lt;contributors&gt;&lt;authors&gt;&lt;author&gt;Fairclough, Norman&lt;/author&gt;&lt;/authors&gt;&lt;/contributors&gt;&lt;titles&gt;&lt;title&gt;Analysing discourse: Textual analysis for social research&lt;/title&gt;&lt;/titles&gt;&lt;dates&gt;&lt;year&gt;2003&lt;/year&gt;&lt;/dates&gt;&lt;publisher&gt;Psychology Press&lt;/publisher&gt;&lt;isbn&gt;0415258936&lt;/isbn&gt;&lt;urls&gt;&lt;/urls&gt;&lt;/record&gt;&lt;/Cite&gt;&lt;/EndNote&gt;</w:instrText>
      </w:r>
      <w:r w:rsidR="00D61FF6" w:rsidRPr="00822B3B">
        <w:rPr>
          <w:rFonts w:asciiTheme="majorBidi" w:hAnsiTheme="majorBidi" w:cstheme="majorBidi"/>
          <w:sz w:val="28"/>
          <w:szCs w:val="28"/>
        </w:rPr>
        <w:fldChar w:fldCharType="separate"/>
      </w:r>
      <w:r w:rsidR="00D61FF6" w:rsidRPr="00822B3B">
        <w:rPr>
          <w:rFonts w:asciiTheme="majorBidi" w:hAnsiTheme="majorBidi" w:cstheme="majorBidi"/>
          <w:sz w:val="28"/>
          <w:szCs w:val="28"/>
        </w:rPr>
        <w:t>Fairclough (2003, p. 124)</w:t>
      </w:r>
      <w:r w:rsidR="00D61FF6" w:rsidRPr="00822B3B">
        <w:rPr>
          <w:rFonts w:asciiTheme="majorBidi" w:hAnsiTheme="majorBidi" w:cstheme="majorBidi"/>
          <w:sz w:val="28"/>
          <w:szCs w:val="28"/>
        </w:rPr>
        <w:fldChar w:fldCharType="end"/>
      </w:r>
      <w:r w:rsidR="00D61FF6" w:rsidRPr="00822B3B">
        <w:rPr>
          <w:rFonts w:asciiTheme="majorBidi" w:hAnsiTheme="majorBidi" w:cstheme="majorBidi"/>
          <w:sz w:val="28"/>
          <w:szCs w:val="28"/>
        </w:rPr>
        <w:t xml:space="preserve"> </w:t>
      </w:r>
      <w:r w:rsidR="005A649C" w:rsidRPr="000736DD">
        <w:rPr>
          <w:rFonts w:asciiTheme="majorBidi" w:hAnsiTheme="majorBidi" w:cstheme="majorBidi"/>
          <w:sz w:val="28"/>
          <w:szCs w:val="28"/>
        </w:rPr>
        <w:t>sees</w:t>
      </w:r>
      <w:r w:rsidR="005A649C" w:rsidRPr="000D05E4">
        <w:rPr>
          <w:rFonts w:asciiTheme="majorBidi" w:hAnsiTheme="majorBidi" w:cstheme="majorBidi"/>
          <w:sz w:val="28"/>
          <w:szCs w:val="28"/>
        </w:rPr>
        <w:t xml:space="preserve"> discourses as </w:t>
      </w:r>
      <w:r w:rsidR="00B84749">
        <w:rPr>
          <w:rFonts w:asciiTheme="majorBidi" w:hAnsiTheme="majorBidi" w:cstheme="majorBidi"/>
          <w:sz w:val="28"/>
          <w:szCs w:val="28"/>
        </w:rPr>
        <w:t>“</w:t>
      </w:r>
      <w:r w:rsidR="005A649C" w:rsidRPr="000D05E4">
        <w:rPr>
          <w:rFonts w:asciiTheme="majorBidi" w:hAnsiTheme="majorBidi" w:cstheme="majorBidi"/>
          <w:sz w:val="28"/>
          <w:szCs w:val="28"/>
        </w:rPr>
        <w:t xml:space="preserve">ways of representing aspects of the world – the processes, </w:t>
      </w:r>
      <w:r w:rsidR="00B84749" w:rsidRPr="000D05E4">
        <w:rPr>
          <w:rFonts w:asciiTheme="majorBidi" w:hAnsiTheme="majorBidi" w:cstheme="majorBidi"/>
          <w:sz w:val="28"/>
          <w:szCs w:val="28"/>
        </w:rPr>
        <w:t>relations,</w:t>
      </w:r>
      <w:r w:rsidR="005A649C" w:rsidRPr="000D05E4">
        <w:rPr>
          <w:rFonts w:asciiTheme="majorBidi" w:hAnsiTheme="majorBidi" w:cstheme="majorBidi"/>
          <w:sz w:val="28"/>
          <w:szCs w:val="28"/>
        </w:rPr>
        <w:t xml:space="preserve"> and structures of the material world, the ‘mental world’ of thoughts, feelings, beliefs and so forth, and the social world</w:t>
      </w:r>
      <w:r w:rsidR="00B84749">
        <w:rPr>
          <w:rFonts w:asciiTheme="majorBidi" w:hAnsiTheme="majorBidi" w:cstheme="majorBidi"/>
          <w:sz w:val="28"/>
          <w:szCs w:val="28"/>
        </w:rPr>
        <w:t>”</w:t>
      </w:r>
      <w:r w:rsidR="005A649C" w:rsidRPr="000D05E4">
        <w:rPr>
          <w:rFonts w:asciiTheme="majorBidi" w:hAnsiTheme="majorBidi" w:cstheme="majorBidi"/>
          <w:sz w:val="28"/>
          <w:szCs w:val="28"/>
        </w:rPr>
        <w:t xml:space="preserve">.  </w:t>
      </w:r>
    </w:p>
    <w:p w14:paraId="16DBB2C6" w14:textId="77777777" w:rsidR="008D7377" w:rsidRDefault="008D7377" w:rsidP="006A49C3">
      <w:pPr>
        <w:pStyle w:val="Heading1"/>
      </w:pPr>
    </w:p>
    <w:p w14:paraId="22337215" w14:textId="5E3E4B4D" w:rsidR="005A649C" w:rsidRDefault="005A649C" w:rsidP="006A49C3">
      <w:pPr>
        <w:pStyle w:val="Heading1"/>
      </w:pPr>
      <w:r w:rsidRPr="000D05E4">
        <w:t>Analysis of Shehab Agency: Textual and Multimodal Discourse Analysis</w:t>
      </w:r>
    </w:p>
    <w:p w14:paraId="3189663B" w14:textId="77777777" w:rsidR="008D7377" w:rsidRPr="008D7377" w:rsidRDefault="008D7377" w:rsidP="008D7377"/>
    <w:p w14:paraId="2AAC535E" w14:textId="3F2A231E" w:rsidR="005A649C" w:rsidRPr="000D05E4" w:rsidRDefault="005A649C" w:rsidP="006A49C3">
      <w:pPr>
        <w:pStyle w:val="Heading2"/>
      </w:pPr>
      <w:bookmarkStart w:id="21" w:name="_Toc96287955"/>
      <w:r w:rsidRPr="000D05E4">
        <w:t>Discourse of Hamas’s legitimacy: A resistance to the Israeli occupation and blockade</w:t>
      </w:r>
      <w:bookmarkEnd w:id="21"/>
    </w:p>
    <w:p w14:paraId="09F8AC22" w14:textId="03D8B088" w:rsidR="006B6AC2" w:rsidRPr="00BF1385" w:rsidRDefault="006C15E7" w:rsidP="006C15E7">
      <w:pPr>
        <w:jc w:val="both"/>
        <w:rPr>
          <w:rFonts w:asciiTheme="majorBidi" w:hAnsiTheme="majorBidi" w:cstheme="majorBidi"/>
          <w:sz w:val="28"/>
          <w:szCs w:val="28"/>
        </w:rPr>
      </w:pPr>
      <w:r>
        <w:rPr>
          <w:rFonts w:asciiTheme="majorBidi" w:hAnsiTheme="majorBidi" w:cstheme="majorBidi"/>
          <w:sz w:val="28"/>
          <w:szCs w:val="28"/>
        </w:rPr>
        <w:t xml:space="preserve">This part answers the first two questions in this paper on </w:t>
      </w:r>
      <w:r w:rsidRPr="00855356">
        <w:rPr>
          <w:rFonts w:asciiTheme="majorBidi" w:hAnsiTheme="majorBidi" w:cstheme="majorBidi"/>
          <w:sz w:val="28"/>
          <w:szCs w:val="28"/>
        </w:rPr>
        <w:t>discursive practices and structures</w:t>
      </w:r>
      <w:r>
        <w:rPr>
          <w:rFonts w:asciiTheme="majorBidi" w:hAnsiTheme="majorBidi" w:cstheme="majorBidi"/>
          <w:sz w:val="28"/>
          <w:szCs w:val="28"/>
        </w:rPr>
        <w:t xml:space="preserve"> as well as </w:t>
      </w:r>
      <w:r w:rsidRPr="000736DD">
        <w:rPr>
          <w:rFonts w:asciiTheme="majorBidi" w:hAnsiTheme="majorBidi" w:cstheme="majorBidi"/>
          <w:sz w:val="28"/>
          <w:szCs w:val="28"/>
        </w:rPr>
        <w:t>the online multimodal patterns of discursive identity (self and other) employed by Hamas on Twitter</w:t>
      </w:r>
      <w:r>
        <w:rPr>
          <w:rFonts w:asciiTheme="majorBidi" w:hAnsiTheme="majorBidi" w:cstheme="majorBidi"/>
          <w:sz w:val="28"/>
          <w:szCs w:val="28"/>
        </w:rPr>
        <w:t xml:space="preserve">. </w:t>
      </w:r>
      <w:r w:rsidR="005A649C" w:rsidRPr="00694F9F">
        <w:rPr>
          <w:rFonts w:asciiTheme="majorBidi" w:hAnsiTheme="majorBidi" w:cstheme="majorBidi"/>
          <w:sz w:val="28"/>
          <w:szCs w:val="28"/>
        </w:rPr>
        <w:t xml:space="preserve">The textual and multimodal analysis of Hamas’s Shehab Agency shows that the discourse focuses mostly on </w:t>
      </w:r>
      <w:r w:rsidR="008D7377">
        <w:rPr>
          <w:rFonts w:asciiTheme="majorBidi" w:hAnsiTheme="majorBidi" w:cstheme="majorBidi"/>
          <w:sz w:val="28"/>
          <w:szCs w:val="28"/>
        </w:rPr>
        <w:t>highlighting</w:t>
      </w:r>
      <w:r w:rsidR="005A649C" w:rsidRPr="00694F9F">
        <w:rPr>
          <w:rFonts w:asciiTheme="majorBidi" w:hAnsiTheme="majorBidi" w:cstheme="majorBidi"/>
          <w:sz w:val="28"/>
          <w:szCs w:val="28"/>
        </w:rPr>
        <w:t xml:space="preserve"> the Israeli </w:t>
      </w:r>
      <w:r w:rsidR="00682E57" w:rsidRPr="00694F9F">
        <w:rPr>
          <w:rFonts w:asciiTheme="majorBidi" w:hAnsiTheme="majorBidi" w:cstheme="majorBidi"/>
          <w:sz w:val="28"/>
          <w:szCs w:val="28"/>
        </w:rPr>
        <w:t xml:space="preserve">actions against the Palestinians either in Jerusalem, the West bank and/or the Gaza Strip. </w:t>
      </w:r>
      <w:r w:rsidR="007D44A4" w:rsidRPr="00694F9F">
        <w:rPr>
          <w:rFonts w:asciiTheme="majorBidi" w:hAnsiTheme="majorBidi" w:cstheme="majorBidi"/>
          <w:sz w:val="28"/>
          <w:szCs w:val="28"/>
        </w:rPr>
        <w:t>For example,</w:t>
      </w:r>
    </w:p>
    <w:p w14:paraId="773F9A6A" w14:textId="661AD1A4" w:rsidR="007018B6" w:rsidRPr="00BF1385" w:rsidRDefault="00682E57" w:rsidP="007018B6">
      <w:pPr>
        <w:pStyle w:val="ListParagraph"/>
        <w:numPr>
          <w:ilvl w:val="0"/>
          <w:numId w:val="32"/>
        </w:numPr>
        <w:bidi/>
        <w:rPr>
          <w:rFonts w:asciiTheme="majorBidi" w:hAnsiTheme="majorBidi" w:cstheme="majorBidi"/>
          <w:sz w:val="28"/>
          <w:szCs w:val="28"/>
        </w:rPr>
      </w:pPr>
      <w:r w:rsidRPr="00BF1385">
        <w:rPr>
          <w:rFonts w:asciiTheme="majorBidi" w:hAnsiTheme="majorBidi" w:cstheme="majorBidi"/>
          <w:sz w:val="28"/>
          <w:szCs w:val="28"/>
          <w:rtl/>
        </w:rPr>
        <w:t>قوات الاحتلال تعتقل الشابين عرفات مصطفى بشارات ومحمود ابو دية من قرية عاطوف بعد الاعتداء عليهم بالضرب</w:t>
      </w:r>
    </w:p>
    <w:p w14:paraId="36CAC963" w14:textId="0A7A32A5" w:rsidR="007018B6" w:rsidRPr="00BF1385" w:rsidRDefault="007018B6" w:rsidP="007018B6">
      <w:pPr>
        <w:rPr>
          <w:rFonts w:asciiTheme="majorBidi" w:hAnsiTheme="majorBidi" w:cstheme="majorBidi"/>
          <w:sz w:val="28"/>
          <w:szCs w:val="28"/>
        </w:rPr>
      </w:pPr>
      <w:r w:rsidRPr="00BF1385">
        <w:rPr>
          <w:rFonts w:asciiTheme="majorBidi" w:hAnsiTheme="majorBidi" w:cstheme="majorBidi"/>
          <w:sz w:val="28"/>
          <w:szCs w:val="28"/>
        </w:rPr>
        <w:t xml:space="preserve">The occupation forces arrest the two young men, Arafat Mustafa </w:t>
      </w:r>
      <w:proofErr w:type="spellStart"/>
      <w:proofErr w:type="gramStart"/>
      <w:r w:rsidRPr="00BF1385">
        <w:rPr>
          <w:rFonts w:asciiTheme="majorBidi" w:hAnsiTheme="majorBidi" w:cstheme="majorBidi"/>
          <w:sz w:val="28"/>
          <w:szCs w:val="28"/>
        </w:rPr>
        <w:t>Bisharat</w:t>
      </w:r>
      <w:proofErr w:type="spellEnd"/>
      <w:proofErr w:type="gramEnd"/>
      <w:r w:rsidRPr="00BF1385">
        <w:rPr>
          <w:rFonts w:asciiTheme="majorBidi" w:hAnsiTheme="majorBidi" w:cstheme="majorBidi"/>
          <w:sz w:val="28"/>
          <w:szCs w:val="28"/>
        </w:rPr>
        <w:t xml:space="preserve"> and Mahmoud Abu </w:t>
      </w:r>
      <w:proofErr w:type="spellStart"/>
      <w:r w:rsidRPr="00BF1385">
        <w:rPr>
          <w:rFonts w:asciiTheme="majorBidi" w:hAnsiTheme="majorBidi" w:cstheme="majorBidi"/>
          <w:sz w:val="28"/>
          <w:szCs w:val="28"/>
        </w:rPr>
        <w:t>Dayyeh</w:t>
      </w:r>
      <w:proofErr w:type="spellEnd"/>
      <w:r w:rsidRPr="00BF1385">
        <w:rPr>
          <w:rFonts w:asciiTheme="majorBidi" w:hAnsiTheme="majorBidi" w:cstheme="majorBidi"/>
          <w:sz w:val="28"/>
          <w:szCs w:val="28"/>
        </w:rPr>
        <w:t xml:space="preserve">, from the village of </w:t>
      </w:r>
      <w:proofErr w:type="spellStart"/>
      <w:r w:rsidRPr="00BF1385">
        <w:rPr>
          <w:rFonts w:asciiTheme="majorBidi" w:hAnsiTheme="majorBidi" w:cstheme="majorBidi"/>
          <w:sz w:val="28"/>
          <w:szCs w:val="28"/>
        </w:rPr>
        <w:t>Atouf</w:t>
      </w:r>
      <w:proofErr w:type="spellEnd"/>
      <w:r w:rsidRPr="00BF1385">
        <w:rPr>
          <w:rFonts w:asciiTheme="majorBidi" w:hAnsiTheme="majorBidi" w:cstheme="majorBidi"/>
          <w:sz w:val="28"/>
          <w:szCs w:val="28"/>
        </w:rPr>
        <w:t xml:space="preserve">, after beating them. </w:t>
      </w:r>
    </w:p>
    <w:p w14:paraId="5E1B7DD5" w14:textId="77777777" w:rsidR="007018B6" w:rsidRPr="00BF1385" w:rsidRDefault="00682E57" w:rsidP="007018B6">
      <w:pPr>
        <w:pStyle w:val="ListParagraph"/>
        <w:numPr>
          <w:ilvl w:val="0"/>
          <w:numId w:val="32"/>
        </w:numPr>
        <w:bidi/>
        <w:rPr>
          <w:rFonts w:asciiTheme="majorBidi" w:hAnsiTheme="majorBidi" w:cstheme="majorBidi"/>
          <w:sz w:val="28"/>
          <w:szCs w:val="28"/>
        </w:rPr>
      </w:pPr>
      <w:r w:rsidRPr="00BF1385">
        <w:rPr>
          <w:rFonts w:asciiTheme="majorBidi" w:hAnsiTheme="majorBidi" w:cstheme="majorBidi"/>
          <w:sz w:val="28"/>
          <w:szCs w:val="28"/>
          <w:rtl/>
        </w:rPr>
        <w:t>الاحتلال يقتحم أقسام معتقلي "عوفر</w:t>
      </w:r>
      <w:r w:rsidRPr="00BF1385">
        <w:rPr>
          <w:rFonts w:asciiTheme="majorBidi" w:hAnsiTheme="majorBidi" w:cstheme="majorBidi"/>
          <w:sz w:val="28"/>
          <w:szCs w:val="28"/>
        </w:rPr>
        <w:t xml:space="preserve">" </w:t>
      </w:r>
      <w:r w:rsidRPr="00BF1385">
        <w:rPr>
          <w:rFonts w:asciiTheme="majorBidi" w:hAnsiTheme="majorBidi" w:cstheme="majorBidi"/>
          <w:sz w:val="28"/>
          <w:szCs w:val="28"/>
          <w:rtl/>
        </w:rPr>
        <w:t>و</w:t>
      </w:r>
      <w:r w:rsidRPr="00BF1385">
        <w:rPr>
          <w:rFonts w:asciiTheme="majorBidi" w:hAnsiTheme="majorBidi" w:cstheme="majorBidi"/>
          <w:sz w:val="28"/>
          <w:szCs w:val="28"/>
        </w:rPr>
        <w:t>"</w:t>
      </w:r>
      <w:r w:rsidRPr="00BF1385">
        <w:rPr>
          <w:rFonts w:asciiTheme="majorBidi" w:hAnsiTheme="majorBidi" w:cstheme="majorBidi"/>
          <w:sz w:val="28"/>
          <w:szCs w:val="28"/>
          <w:rtl/>
        </w:rPr>
        <w:t xml:space="preserve">مجدو" ويعتدي على الأسرى </w:t>
      </w:r>
      <w:r w:rsidR="007018B6" w:rsidRPr="00BF1385">
        <w:rPr>
          <w:rFonts w:asciiTheme="majorBidi" w:hAnsiTheme="majorBidi" w:cstheme="majorBidi"/>
          <w:sz w:val="28"/>
          <w:szCs w:val="28"/>
        </w:rPr>
        <w:t xml:space="preserve"> </w:t>
      </w:r>
    </w:p>
    <w:p w14:paraId="5D41E715" w14:textId="1A7EB889" w:rsidR="007018B6" w:rsidRPr="00BF1385" w:rsidRDefault="007018B6" w:rsidP="007018B6">
      <w:pPr>
        <w:rPr>
          <w:rFonts w:asciiTheme="majorBidi" w:hAnsiTheme="majorBidi" w:cstheme="majorBidi"/>
          <w:sz w:val="28"/>
          <w:szCs w:val="28"/>
        </w:rPr>
      </w:pPr>
      <w:r w:rsidRPr="00BF1385">
        <w:rPr>
          <w:rFonts w:asciiTheme="majorBidi" w:hAnsiTheme="majorBidi" w:cstheme="majorBidi"/>
          <w:sz w:val="28"/>
          <w:szCs w:val="28"/>
        </w:rPr>
        <w:t>The occupation storms the sections of "</w:t>
      </w:r>
      <w:proofErr w:type="spellStart"/>
      <w:r w:rsidRPr="00BF1385">
        <w:rPr>
          <w:rFonts w:asciiTheme="majorBidi" w:hAnsiTheme="majorBidi" w:cstheme="majorBidi"/>
          <w:sz w:val="28"/>
          <w:szCs w:val="28"/>
        </w:rPr>
        <w:t>Ofer</w:t>
      </w:r>
      <w:proofErr w:type="spellEnd"/>
      <w:r w:rsidRPr="00BF1385">
        <w:rPr>
          <w:rFonts w:asciiTheme="majorBidi" w:hAnsiTheme="majorBidi" w:cstheme="majorBidi"/>
          <w:sz w:val="28"/>
          <w:szCs w:val="28"/>
        </w:rPr>
        <w:t>" and "Megiddo" detainees and assaults the prisoners.</w:t>
      </w:r>
    </w:p>
    <w:p w14:paraId="21B0B713" w14:textId="77777777" w:rsidR="00B22A12" w:rsidRPr="00BF1385" w:rsidRDefault="00B22A12" w:rsidP="007018B6">
      <w:pPr>
        <w:pStyle w:val="ListParagraph"/>
        <w:numPr>
          <w:ilvl w:val="0"/>
          <w:numId w:val="32"/>
        </w:numPr>
        <w:bidi/>
        <w:rPr>
          <w:rFonts w:asciiTheme="majorBidi" w:hAnsiTheme="majorBidi" w:cstheme="majorBidi"/>
          <w:sz w:val="28"/>
          <w:szCs w:val="28"/>
        </w:rPr>
      </w:pPr>
      <w:r w:rsidRPr="00BF1385">
        <w:rPr>
          <w:rFonts w:asciiTheme="majorBidi" w:hAnsiTheme="majorBidi" w:cstheme="majorBidi"/>
          <w:sz w:val="28"/>
          <w:szCs w:val="28"/>
        </w:rPr>
        <w:t>"</w:t>
      </w:r>
      <w:r w:rsidRPr="00BF1385">
        <w:rPr>
          <w:rFonts w:asciiTheme="majorBidi" w:hAnsiTheme="majorBidi" w:cstheme="majorBidi"/>
          <w:sz w:val="28"/>
          <w:szCs w:val="28"/>
          <w:rtl/>
        </w:rPr>
        <w:t>بن غفير" يصب الزيت على النار و</w:t>
      </w:r>
      <w:r w:rsidRPr="00BF1385">
        <w:rPr>
          <w:rFonts w:asciiTheme="majorBidi" w:hAnsiTheme="majorBidi" w:cstheme="majorBidi"/>
          <w:sz w:val="28"/>
          <w:szCs w:val="28"/>
        </w:rPr>
        <w:t>"</w:t>
      </w:r>
      <w:r w:rsidRPr="00BF1385">
        <w:rPr>
          <w:rFonts w:asciiTheme="majorBidi" w:hAnsiTheme="majorBidi" w:cstheme="majorBidi"/>
          <w:sz w:val="28"/>
          <w:szCs w:val="28"/>
          <w:rtl/>
        </w:rPr>
        <w:t>إسرائيل</w:t>
      </w:r>
      <w:r w:rsidRPr="00BF1385">
        <w:rPr>
          <w:rFonts w:asciiTheme="majorBidi" w:hAnsiTheme="majorBidi" w:cstheme="majorBidi"/>
          <w:sz w:val="28"/>
          <w:szCs w:val="28"/>
        </w:rPr>
        <w:t xml:space="preserve">" </w:t>
      </w:r>
      <w:r w:rsidRPr="00BF1385">
        <w:rPr>
          <w:rFonts w:asciiTheme="majorBidi" w:hAnsiTheme="majorBidi" w:cstheme="majorBidi"/>
          <w:sz w:val="28"/>
          <w:szCs w:val="28"/>
          <w:rtl/>
        </w:rPr>
        <w:t>تضع يدها على قلبها من تكرار "سـيــف القــدس</w:t>
      </w:r>
      <w:r w:rsidRPr="00BF1385">
        <w:rPr>
          <w:rFonts w:asciiTheme="majorBidi" w:hAnsiTheme="majorBidi" w:cstheme="majorBidi"/>
          <w:sz w:val="28"/>
          <w:szCs w:val="28"/>
        </w:rPr>
        <w:t xml:space="preserve">" </w:t>
      </w:r>
    </w:p>
    <w:p w14:paraId="6000D239" w14:textId="2AF8F0CE" w:rsidR="006B6AC2" w:rsidRPr="00BF1385" w:rsidRDefault="007018B6" w:rsidP="00126CC7">
      <w:pPr>
        <w:rPr>
          <w:rFonts w:asciiTheme="majorBidi" w:hAnsiTheme="majorBidi" w:cstheme="majorBidi"/>
          <w:sz w:val="28"/>
          <w:szCs w:val="28"/>
        </w:rPr>
      </w:pPr>
      <w:r w:rsidRPr="00BF1385">
        <w:rPr>
          <w:rFonts w:asciiTheme="majorBidi" w:hAnsiTheme="majorBidi" w:cstheme="majorBidi"/>
          <w:sz w:val="28"/>
          <w:szCs w:val="28"/>
        </w:rPr>
        <w:t>“Ben Gvir” pours oil on the fire and “Israel” puts its hand on her heart from repeating “Sword of Jerusalem”</w:t>
      </w:r>
      <w:r w:rsidR="008D7377">
        <w:rPr>
          <w:rFonts w:asciiTheme="majorBidi" w:hAnsiTheme="majorBidi" w:cstheme="majorBidi"/>
          <w:sz w:val="28"/>
          <w:szCs w:val="28"/>
        </w:rPr>
        <w:t>.</w:t>
      </w:r>
    </w:p>
    <w:p w14:paraId="6571E05E" w14:textId="77777777" w:rsidR="00AB06F8" w:rsidRDefault="00AB06F8" w:rsidP="00126CC7">
      <w:pPr>
        <w:rPr>
          <w:rFonts w:asciiTheme="majorBidi" w:hAnsiTheme="majorBidi" w:cstheme="majorBidi"/>
          <w:color w:val="FF0000"/>
          <w:sz w:val="28"/>
          <w:szCs w:val="28"/>
        </w:rPr>
      </w:pPr>
    </w:p>
    <w:p w14:paraId="5905527C" w14:textId="6F4057B9" w:rsidR="00B264E9" w:rsidRPr="00B264E9" w:rsidRDefault="005A649C" w:rsidP="00B264E9">
      <w:pPr>
        <w:jc w:val="both"/>
        <w:rPr>
          <w:rFonts w:asciiTheme="majorBidi" w:hAnsiTheme="majorBidi" w:cstheme="majorBidi"/>
          <w:sz w:val="28"/>
          <w:szCs w:val="28"/>
        </w:rPr>
      </w:pPr>
      <w:r w:rsidRPr="000D05E4">
        <w:rPr>
          <w:rFonts w:asciiTheme="majorBidi" w:hAnsiTheme="majorBidi" w:cstheme="majorBidi"/>
          <w:sz w:val="28"/>
          <w:szCs w:val="28"/>
        </w:rPr>
        <w:t>Hamas considers the resistance</w:t>
      </w:r>
      <w:r w:rsidR="00B264E9">
        <w:rPr>
          <w:rFonts w:asciiTheme="majorBidi" w:hAnsiTheme="majorBidi" w:cstheme="majorBidi"/>
          <w:sz w:val="28"/>
          <w:szCs w:val="28"/>
        </w:rPr>
        <w:t xml:space="preserve"> of Israel</w:t>
      </w:r>
      <w:r w:rsidRPr="000D05E4">
        <w:rPr>
          <w:rFonts w:asciiTheme="majorBidi" w:hAnsiTheme="majorBidi" w:cstheme="majorBidi"/>
          <w:sz w:val="28"/>
          <w:szCs w:val="28"/>
        </w:rPr>
        <w:t xml:space="preserve"> as </w:t>
      </w:r>
      <w:r w:rsidR="00B264E9">
        <w:rPr>
          <w:rFonts w:asciiTheme="majorBidi" w:hAnsiTheme="majorBidi" w:cstheme="majorBidi"/>
          <w:sz w:val="28"/>
          <w:szCs w:val="28"/>
        </w:rPr>
        <w:t xml:space="preserve">a </w:t>
      </w:r>
      <w:r w:rsidRPr="000D05E4">
        <w:rPr>
          <w:rFonts w:asciiTheme="majorBidi" w:hAnsiTheme="majorBidi" w:cstheme="majorBidi"/>
          <w:sz w:val="28"/>
          <w:szCs w:val="28"/>
        </w:rPr>
        <w:t xml:space="preserve">natural response to </w:t>
      </w:r>
      <w:r w:rsidR="00B264E9">
        <w:rPr>
          <w:rFonts w:asciiTheme="majorBidi" w:hAnsiTheme="majorBidi" w:cstheme="majorBidi"/>
          <w:sz w:val="28"/>
          <w:szCs w:val="28"/>
        </w:rPr>
        <w:t xml:space="preserve">the </w:t>
      </w:r>
      <w:r w:rsidRPr="000D05E4">
        <w:rPr>
          <w:rFonts w:asciiTheme="majorBidi" w:hAnsiTheme="majorBidi" w:cstheme="majorBidi"/>
          <w:sz w:val="28"/>
          <w:szCs w:val="28"/>
        </w:rPr>
        <w:t>Israeli aggressions and crimes</w:t>
      </w:r>
      <w:r w:rsidR="00B264E9">
        <w:rPr>
          <w:rFonts w:asciiTheme="majorBidi" w:hAnsiTheme="majorBidi" w:cstheme="majorBidi"/>
          <w:sz w:val="28"/>
          <w:szCs w:val="28"/>
        </w:rPr>
        <w:t xml:space="preserve"> in Palestine</w:t>
      </w:r>
      <w:r w:rsidRPr="000D05E4">
        <w:rPr>
          <w:rFonts w:asciiTheme="majorBidi" w:hAnsiTheme="majorBidi" w:cstheme="majorBidi"/>
          <w:sz w:val="28"/>
          <w:szCs w:val="28"/>
        </w:rPr>
        <w:t xml:space="preserve">. In such discourse, the </w:t>
      </w:r>
      <w:r w:rsidR="00A44761" w:rsidRPr="000D05E4">
        <w:rPr>
          <w:rFonts w:asciiTheme="majorBidi" w:hAnsiTheme="majorBidi" w:cstheme="majorBidi"/>
          <w:sz w:val="28"/>
          <w:szCs w:val="28"/>
        </w:rPr>
        <w:t>representation</w:t>
      </w:r>
      <w:r w:rsidRPr="000D05E4">
        <w:rPr>
          <w:rFonts w:asciiTheme="majorBidi" w:hAnsiTheme="majorBidi" w:cstheme="majorBidi"/>
          <w:sz w:val="28"/>
          <w:szCs w:val="28"/>
        </w:rPr>
        <w:t xml:space="preserve"> is based on attributing the agency of crimes to the Israelis</w:t>
      </w:r>
      <w:r w:rsidR="00B264E9">
        <w:rPr>
          <w:rFonts w:asciiTheme="majorBidi" w:hAnsiTheme="majorBidi" w:cstheme="majorBidi"/>
          <w:sz w:val="28"/>
          <w:szCs w:val="28"/>
        </w:rPr>
        <w:t>,</w:t>
      </w:r>
      <w:r w:rsidRPr="000D05E4">
        <w:rPr>
          <w:rFonts w:asciiTheme="majorBidi" w:hAnsiTheme="majorBidi" w:cstheme="majorBidi"/>
          <w:sz w:val="28"/>
          <w:szCs w:val="28"/>
        </w:rPr>
        <w:t xml:space="preserve"> and thus Ham</w:t>
      </w:r>
      <w:r w:rsidR="00B264E9">
        <w:rPr>
          <w:rFonts w:asciiTheme="majorBidi" w:hAnsiTheme="majorBidi" w:cstheme="majorBidi"/>
          <w:sz w:val="28"/>
          <w:szCs w:val="28"/>
        </w:rPr>
        <w:t>a</w:t>
      </w:r>
      <w:r w:rsidRPr="000D05E4">
        <w:rPr>
          <w:rFonts w:asciiTheme="majorBidi" w:hAnsiTheme="majorBidi" w:cstheme="majorBidi"/>
          <w:sz w:val="28"/>
          <w:szCs w:val="28"/>
        </w:rPr>
        <w:t xml:space="preserve">s positively </w:t>
      </w:r>
      <w:r w:rsidR="00B264E9">
        <w:rPr>
          <w:rFonts w:asciiTheme="majorBidi" w:hAnsiTheme="majorBidi" w:cstheme="majorBidi"/>
          <w:sz w:val="28"/>
          <w:szCs w:val="28"/>
        </w:rPr>
        <w:t xml:space="preserve">presents itself as a self-defender and a defender of the Palestinians. This representation comes in sequence with </w:t>
      </w:r>
      <w:r w:rsidR="00B264E9" w:rsidRPr="00B264E9">
        <w:rPr>
          <w:rFonts w:asciiTheme="majorBidi" w:hAnsiTheme="majorBidi" w:cstheme="majorBidi"/>
          <w:sz w:val="28"/>
          <w:szCs w:val="28"/>
        </w:rPr>
        <w:t>Hamas' declared objective which is to liberate Palestine from Israeli occupation.  </w:t>
      </w:r>
    </w:p>
    <w:p w14:paraId="1232A213" w14:textId="4A9B8D7C" w:rsidR="00B264E9" w:rsidRDefault="005A649C" w:rsidP="004E3E30">
      <w:pPr>
        <w:jc w:val="both"/>
        <w:rPr>
          <w:rFonts w:asciiTheme="majorBidi" w:hAnsiTheme="majorBidi" w:cstheme="majorBidi"/>
          <w:sz w:val="28"/>
          <w:szCs w:val="28"/>
        </w:rPr>
      </w:pPr>
      <w:r w:rsidRPr="000D05E4">
        <w:rPr>
          <w:rFonts w:asciiTheme="majorBidi" w:hAnsiTheme="majorBidi" w:cstheme="majorBidi"/>
          <w:sz w:val="28"/>
          <w:szCs w:val="28"/>
        </w:rPr>
        <w:t>Linguistically, transitivity agency can be seen in the questions: who does what to whom? As Halliday puts it: meaning as representation</w:t>
      </w:r>
      <w:r w:rsidR="00B264E9">
        <w:rPr>
          <w:rFonts w:asciiTheme="majorBidi" w:hAnsiTheme="majorBidi" w:cstheme="majorBidi"/>
          <w:sz w:val="28"/>
          <w:szCs w:val="28"/>
        </w:rPr>
        <w:t>.</w:t>
      </w:r>
      <w:r w:rsidRPr="000D05E4">
        <w:rPr>
          <w:rFonts w:asciiTheme="majorBidi" w:hAnsiTheme="majorBidi" w:cstheme="majorBidi"/>
          <w:sz w:val="28"/>
          <w:szCs w:val="28"/>
        </w:rPr>
        <w:t xml:space="preserve"> </w:t>
      </w:r>
      <w:r w:rsidR="00B264E9">
        <w:rPr>
          <w:rFonts w:asciiTheme="majorBidi" w:hAnsiTheme="majorBidi" w:cstheme="majorBidi"/>
          <w:sz w:val="28"/>
          <w:szCs w:val="28"/>
        </w:rPr>
        <w:t>M</w:t>
      </w:r>
      <w:r w:rsidRPr="000D05E4">
        <w:rPr>
          <w:rFonts w:asciiTheme="majorBidi" w:hAnsiTheme="majorBidi" w:cstheme="majorBidi"/>
          <w:sz w:val="28"/>
          <w:szCs w:val="28"/>
        </w:rPr>
        <w:t xml:space="preserve">eaning </w:t>
      </w:r>
      <w:r w:rsidR="00B264E9">
        <w:rPr>
          <w:rFonts w:asciiTheme="majorBidi" w:hAnsiTheme="majorBidi" w:cstheme="majorBidi"/>
          <w:sz w:val="28"/>
          <w:szCs w:val="28"/>
        </w:rPr>
        <w:t xml:space="preserve">is implied in </w:t>
      </w:r>
      <w:r w:rsidRPr="000D05E4">
        <w:rPr>
          <w:rFonts w:asciiTheme="majorBidi" w:hAnsiTheme="majorBidi" w:cstheme="majorBidi"/>
          <w:sz w:val="28"/>
          <w:szCs w:val="28"/>
        </w:rPr>
        <w:t xml:space="preserve">in </w:t>
      </w:r>
      <w:r w:rsidRPr="000D05E4">
        <w:rPr>
          <w:rFonts w:asciiTheme="majorBidi" w:hAnsiTheme="majorBidi" w:cstheme="majorBidi"/>
          <w:sz w:val="28"/>
          <w:szCs w:val="28"/>
        </w:rPr>
        <w:lastRenderedPageBreak/>
        <w:t>the sense of content</w:t>
      </w:r>
      <w:r w:rsidR="00B264E9">
        <w:rPr>
          <w:rFonts w:asciiTheme="majorBidi" w:hAnsiTheme="majorBidi" w:cstheme="majorBidi"/>
          <w:sz w:val="28"/>
          <w:szCs w:val="28"/>
        </w:rPr>
        <w:t>, i.e. t</w:t>
      </w:r>
      <w:r w:rsidRPr="000D05E4">
        <w:rPr>
          <w:rFonts w:asciiTheme="majorBidi" w:hAnsiTheme="majorBidi" w:cstheme="majorBidi"/>
          <w:sz w:val="28"/>
          <w:szCs w:val="28"/>
        </w:rPr>
        <w:t xml:space="preserve">hings happen, and people, or other actors, do things, or make them happen </w:t>
      </w:r>
      <w:r w:rsidR="00D61FF6" w:rsidRPr="000D05E4">
        <w:rPr>
          <w:rFonts w:asciiTheme="majorBidi" w:hAnsiTheme="majorBidi" w:cstheme="majorBidi"/>
          <w:sz w:val="28"/>
          <w:szCs w:val="28"/>
        </w:rPr>
        <w:fldChar w:fldCharType="begin"/>
      </w:r>
      <w:r w:rsidR="00D61FF6" w:rsidRPr="000D05E4">
        <w:rPr>
          <w:rFonts w:asciiTheme="majorBidi" w:hAnsiTheme="majorBidi" w:cstheme="majorBidi"/>
          <w:sz w:val="28"/>
          <w:szCs w:val="28"/>
        </w:rPr>
        <w:instrText xml:space="preserve"> ADDIN EN.CITE &lt;EndNote&gt;&lt;Cite&gt;&lt;Author&gt;Halliday&lt;/Author&gt;&lt;Year&gt;2004&lt;/Year&gt;&lt;RecNum&gt;59&lt;/RecNum&gt;&lt;Prefix&gt;see &lt;/Prefix&gt;&lt;DisplayText&gt;(see Halliday &amp;amp; Mathiessen, 2004)&lt;/DisplayText&gt;&lt;record&gt;&lt;rec-number&gt;59&lt;/rec-number&gt;&lt;foreign-keys&gt;&lt;key app="EN" db-id="wf5d5ws2gs5x2see5p1xvzp2pv2fa2vxefw2" timestamp="1645668319"&gt;59&lt;/key&gt;&lt;/foreign-keys&gt;&lt;ref-type name="Journal Article"&gt;17&lt;/ref-type&gt;&lt;contributors&gt;&lt;authors&gt;&lt;author&gt;Halliday, MAK&lt;/author&gt;&lt;author&gt;Mathiessen, Christian MIM&lt;/author&gt;&lt;/authors&gt;&lt;/contributors&gt;&lt;titles&gt;&lt;title&gt;An Introduction to Functional Grammar London: Wdward Arnold&lt;/title&gt;&lt;/titles&gt;&lt;dates&gt;&lt;year&gt;2004&lt;/year&gt;&lt;/dates&gt;&lt;urls&gt;&lt;/urls&gt;&lt;/record&gt;&lt;/Cite&gt;&lt;/EndNote&gt;</w:instrText>
      </w:r>
      <w:r w:rsidR="00D61FF6" w:rsidRPr="000D05E4">
        <w:rPr>
          <w:rFonts w:asciiTheme="majorBidi" w:hAnsiTheme="majorBidi" w:cstheme="majorBidi"/>
          <w:sz w:val="28"/>
          <w:szCs w:val="28"/>
        </w:rPr>
        <w:fldChar w:fldCharType="separate"/>
      </w:r>
      <w:r w:rsidR="00D61FF6" w:rsidRPr="000D05E4">
        <w:rPr>
          <w:rFonts w:asciiTheme="majorBidi" w:hAnsiTheme="majorBidi" w:cstheme="majorBidi"/>
          <w:noProof/>
          <w:sz w:val="28"/>
          <w:szCs w:val="28"/>
        </w:rPr>
        <w:t>(see Halliday &amp; Mathiessen, 2004)</w:t>
      </w:r>
      <w:r w:rsidR="00D61FF6" w:rsidRPr="000D05E4">
        <w:rPr>
          <w:rFonts w:asciiTheme="majorBidi" w:hAnsiTheme="majorBidi" w:cstheme="majorBidi"/>
          <w:sz w:val="28"/>
          <w:szCs w:val="28"/>
        </w:rPr>
        <w:fldChar w:fldCharType="end"/>
      </w:r>
      <w:r w:rsidR="00D61FF6" w:rsidRPr="000D05E4">
        <w:rPr>
          <w:rFonts w:asciiTheme="majorBidi" w:hAnsiTheme="majorBidi" w:cstheme="majorBidi"/>
          <w:sz w:val="28"/>
          <w:szCs w:val="28"/>
        </w:rPr>
        <w:t xml:space="preserve">. </w:t>
      </w:r>
      <w:r w:rsidR="00B264E9">
        <w:rPr>
          <w:rFonts w:asciiTheme="majorBidi" w:hAnsiTheme="majorBidi" w:cstheme="majorBidi"/>
          <w:sz w:val="28"/>
          <w:szCs w:val="28"/>
        </w:rPr>
        <w:t xml:space="preserve">The analysis shows that </w:t>
      </w:r>
      <w:r w:rsidR="00B264E9" w:rsidRPr="000D05E4">
        <w:rPr>
          <w:rFonts w:asciiTheme="majorBidi" w:hAnsiTheme="majorBidi" w:cstheme="majorBidi"/>
          <w:sz w:val="28"/>
          <w:szCs w:val="28"/>
        </w:rPr>
        <w:t>the</w:t>
      </w:r>
      <w:r w:rsidRPr="000D05E4">
        <w:rPr>
          <w:rFonts w:asciiTheme="majorBidi" w:hAnsiTheme="majorBidi" w:cstheme="majorBidi"/>
          <w:sz w:val="28"/>
          <w:szCs w:val="28"/>
        </w:rPr>
        <w:t xml:space="preserve"> representational meaning is constructed to </w:t>
      </w:r>
      <w:r w:rsidR="00B264E9">
        <w:rPr>
          <w:rFonts w:asciiTheme="majorBidi" w:hAnsiTheme="majorBidi" w:cstheme="majorBidi"/>
          <w:sz w:val="28"/>
          <w:szCs w:val="28"/>
        </w:rPr>
        <w:t>focus on</w:t>
      </w:r>
      <w:r w:rsidRPr="000D05E4">
        <w:rPr>
          <w:rFonts w:asciiTheme="majorBidi" w:hAnsiTheme="majorBidi" w:cstheme="majorBidi"/>
          <w:sz w:val="28"/>
          <w:szCs w:val="28"/>
        </w:rPr>
        <w:t xml:space="preserve"> Hamas</w:t>
      </w:r>
      <w:r w:rsidR="00B264E9">
        <w:rPr>
          <w:rFonts w:asciiTheme="majorBidi" w:hAnsiTheme="majorBidi" w:cstheme="majorBidi"/>
          <w:sz w:val="28"/>
          <w:szCs w:val="28"/>
        </w:rPr>
        <w:t>’s</w:t>
      </w:r>
      <w:r w:rsidRPr="000D05E4">
        <w:rPr>
          <w:rFonts w:asciiTheme="majorBidi" w:hAnsiTheme="majorBidi" w:cstheme="majorBidi"/>
          <w:sz w:val="28"/>
          <w:szCs w:val="28"/>
        </w:rPr>
        <w:t xml:space="preserve"> resistance to </w:t>
      </w:r>
      <w:r w:rsidR="00B264E9">
        <w:rPr>
          <w:rFonts w:asciiTheme="majorBidi" w:hAnsiTheme="majorBidi" w:cstheme="majorBidi"/>
          <w:sz w:val="28"/>
          <w:szCs w:val="28"/>
        </w:rPr>
        <w:t xml:space="preserve">the </w:t>
      </w:r>
      <w:r w:rsidRPr="000D05E4">
        <w:rPr>
          <w:rFonts w:asciiTheme="majorBidi" w:hAnsiTheme="majorBidi" w:cstheme="majorBidi"/>
          <w:sz w:val="28"/>
          <w:szCs w:val="28"/>
        </w:rPr>
        <w:t>Israel</w:t>
      </w:r>
      <w:r w:rsidR="00B264E9">
        <w:rPr>
          <w:rFonts w:asciiTheme="majorBidi" w:hAnsiTheme="majorBidi" w:cstheme="majorBidi"/>
          <w:sz w:val="28"/>
          <w:szCs w:val="28"/>
        </w:rPr>
        <w:t>i</w:t>
      </w:r>
      <w:r w:rsidRPr="000D05E4">
        <w:rPr>
          <w:rFonts w:asciiTheme="majorBidi" w:hAnsiTheme="majorBidi" w:cstheme="majorBidi"/>
          <w:sz w:val="28"/>
          <w:szCs w:val="28"/>
        </w:rPr>
        <w:t xml:space="preserve"> violence</w:t>
      </w:r>
      <w:r w:rsidR="00B264E9">
        <w:rPr>
          <w:rFonts w:asciiTheme="majorBidi" w:hAnsiTheme="majorBidi" w:cstheme="majorBidi"/>
          <w:sz w:val="28"/>
          <w:szCs w:val="28"/>
        </w:rPr>
        <w:t xml:space="preserve"> and aggression</w:t>
      </w:r>
      <w:r w:rsidRPr="000D05E4">
        <w:rPr>
          <w:rFonts w:asciiTheme="majorBidi" w:hAnsiTheme="majorBidi" w:cstheme="majorBidi"/>
          <w:sz w:val="28"/>
          <w:szCs w:val="28"/>
        </w:rPr>
        <w:t xml:space="preserve"> in Shaikh Jarrah in May 2021. </w:t>
      </w:r>
    </w:p>
    <w:p w14:paraId="7F9D7D24" w14:textId="11332C2E" w:rsidR="00DC6B8E" w:rsidRPr="000D05E4" w:rsidRDefault="005A649C" w:rsidP="004E3E30">
      <w:pPr>
        <w:jc w:val="both"/>
        <w:rPr>
          <w:rFonts w:asciiTheme="majorBidi" w:hAnsiTheme="majorBidi" w:cstheme="majorBidi"/>
          <w:sz w:val="28"/>
          <w:szCs w:val="28"/>
        </w:rPr>
      </w:pPr>
      <w:r w:rsidRPr="000D05E4">
        <w:rPr>
          <w:rFonts w:asciiTheme="majorBidi" w:hAnsiTheme="majorBidi" w:cstheme="majorBidi"/>
          <w:sz w:val="28"/>
          <w:szCs w:val="28"/>
        </w:rPr>
        <w:t xml:space="preserve">In Hamas’s legitimacy discourse, Hamas represents its resistance </w:t>
      </w:r>
      <w:r w:rsidR="009042AD" w:rsidRPr="000D05E4">
        <w:rPr>
          <w:rFonts w:asciiTheme="majorBidi" w:hAnsiTheme="majorBidi" w:cstheme="majorBidi"/>
          <w:sz w:val="28"/>
          <w:szCs w:val="28"/>
        </w:rPr>
        <w:t>to</w:t>
      </w:r>
      <w:r w:rsidRPr="000D05E4">
        <w:rPr>
          <w:rFonts w:asciiTheme="majorBidi" w:hAnsiTheme="majorBidi" w:cstheme="majorBidi"/>
          <w:sz w:val="28"/>
          <w:szCs w:val="28"/>
        </w:rPr>
        <w:t xml:space="preserve"> </w:t>
      </w:r>
      <w:r w:rsidR="009042AD">
        <w:rPr>
          <w:rFonts w:asciiTheme="majorBidi" w:hAnsiTheme="majorBidi" w:cstheme="majorBidi"/>
          <w:sz w:val="28"/>
          <w:szCs w:val="28"/>
        </w:rPr>
        <w:t>counter</w:t>
      </w:r>
      <w:r w:rsidRPr="000D05E4">
        <w:rPr>
          <w:rFonts w:asciiTheme="majorBidi" w:hAnsiTheme="majorBidi" w:cstheme="majorBidi"/>
          <w:sz w:val="28"/>
          <w:szCs w:val="28"/>
        </w:rPr>
        <w:t xml:space="preserve"> Israel’s brutality and </w:t>
      </w:r>
      <w:r w:rsidR="009042AD" w:rsidRPr="000D05E4">
        <w:rPr>
          <w:rFonts w:asciiTheme="majorBidi" w:hAnsiTheme="majorBidi" w:cstheme="majorBidi"/>
          <w:sz w:val="28"/>
          <w:szCs w:val="28"/>
        </w:rPr>
        <w:t xml:space="preserve">crimes </w:t>
      </w:r>
      <w:r w:rsidR="009042AD">
        <w:rPr>
          <w:rFonts w:asciiTheme="majorBidi" w:hAnsiTheme="majorBidi" w:cstheme="majorBidi"/>
          <w:sz w:val="28"/>
          <w:szCs w:val="28"/>
        </w:rPr>
        <w:t xml:space="preserve">shown in </w:t>
      </w:r>
      <w:r w:rsidRPr="000D05E4">
        <w:rPr>
          <w:rFonts w:asciiTheme="majorBidi" w:hAnsiTheme="majorBidi" w:cstheme="majorBidi"/>
          <w:sz w:val="28"/>
          <w:szCs w:val="28"/>
        </w:rPr>
        <w:t xml:space="preserve">the Israeli policies in Shaikh Jarrah in East Jerusalem. </w:t>
      </w:r>
      <w:r w:rsidR="009042AD">
        <w:rPr>
          <w:rFonts w:asciiTheme="majorBidi" w:hAnsiTheme="majorBidi" w:cstheme="majorBidi"/>
          <w:sz w:val="28"/>
          <w:szCs w:val="28"/>
        </w:rPr>
        <w:t>In this way</w:t>
      </w:r>
      <w:r w:rsidRPr="000D05E4">
        <w:rPr>
          <w:rFonts w:asciiTheme="majorBidi" w:hAnsiTheme="majorBidi" w:cstheme="majorBidi"/>
          <w:sz w:val="28"/>
          <w:szCs w:val="28"/>
        </w:rPr>
        <w:t>, Hamas justifies its narrative laying the groundwork to protect the Palestinians</w:t>
      </w:r>
      <w:r w:rsidR="009042AD">
        <w:rPr>
          <w:rFonts w:asciiTheme="majorBidi" w:hAnsiTheme="majorBidi" w:cstheme="majorBidi"/>
          <w:sz w:val="28"/>
          <w:szCs w:val="28"/>
        </w:rPr>
        <w:t xml:space="preserve"> anywhere</w:t>
      </w:r>
      <w:r w:rsidRPr="000D05E4">
        <w:rPr>
          <w:rFonts w:asciiTheme="majorBidi" w:hAnsiTheme="majorBidi" w:cstheme="majorBidi"/>
          <w:sz w:val="28"/>
          <w:szCs w:val="28"/>
        </w:rPr>
        <w:t xml:space="preserve">. In an illustrative statement, Hamas spokesman Hazem </w:t>
      </w:r>
      <w:proofErr w:type="spellStart"/>
      <w:r w:rsidRPr="000D05E4">
        <w:rPr>
          <w:rFonts w:asciiTheme="majorBidi" w:hAnsiTheme="majorBidi" w:cstheme="majorBidi"/>
          <w:sz w:val="28"/>
          <w:szCs w:val="28"/>
        </w:rPr>
        <w:t>Qassem</w:t>
      </w:r>
      <w:proofErr w:type="spellEnd"/>
      <w:r w:rsidRPr="000D05E4">
        <w:rPr>
          <w:rFonts w:asciiTheme="majorBidi" w:hAnsiTheme="majorBidi" w:cstheme="majorBidi"/>
          <w:sz w:val="28"/>
          <w:szCs w:val="28"/>
        </w:rPr>
        <w:t>, in response to suggestions that Hamas might have committed war crimes, stated that “the real crimes were committed by the occupation by targeting civilians in the recent aggression on the Gaza Strip, killing more than 100 children and women and demolishing residential buildings</w:t>
      </w:r>
      <w:r w:rsidR="00F70673" w:rsidRPr="000D05E4">
        <w:rPr>
          <w:rFonts w:asciiTheme="majorBidi" w:hAnsiTheme="majorBidi" w:cstheme="majorBidi"/>
          <w:sz w:val="28"/>
          <w:szCs w:val="28"/>
        </w:rPr>
        <w:t>.</w:t>
      </w:r>
    </w:p>
    <w:p w14:paraId="255DBCE1" w14:textId="21C35B12" w:rsidR="00DC6B8E" w:rsidRPr="009042AD" w:rsidRDefault="005A649C" w:rsidP="00126CC7">
      <w:pPr>
        <w:jc w:val="both"/>
        <w:rPr>
          <w:rFonts w:asciiTheme="majorBidi" w:hAnsiTheme="majorBidi" w:cstheme="majorBidi"/>
          <w:sz w:val="28"/>
          <w:szCs w:val="28"/>
        </w:rPr>
      </w:pPr>
      <w:bookmarkStart w:id="22" w:name="_Toc96287956"/>
      <w:r w:rsidRPr="000D05E4">
        <w:rPr>
          <w:rFonts w:asciiTheme="majorBidi" w:hAnsiTheme="majorBidi" w:cstheme="majorBidi"/>
          <w:sz w:val="28"/>
          <w:szCs w:val="28"/>
        </w:rPr>
        <w:t xml:space="preserve">Discursively, by such discourses, Hamas target (local and international) audiences to address internal and external stakeholders. In this representational discourse, </w:t>
      </w:r>
      <w:bookmarkEnd w:id="22"/>
      <w:r w:rsidRPr="000D05E4">
        <w:rPr>
          <w:rFonts w:asciiTheme="majorBidi" w:hAnsiTheme="majorBidi" w:cstheme="majorBidi"/>
          <w:sz w:val="28"/>
          <w:szCs w:val="28"/>
        </w:rPr>
        <w:t xml:space="preserve">Hamas represents itself as </w:t>
      </w:r>
      <w:r w:rsidRPr="009042AD">
        <w:rPr>
          <w:rFonts w:asciiTheme="majorBidi" w:hAnsiTheme="majorBidi" w:cstheme="majorBidi"/>
          <w:sz w:val="28"/>
          <w:szCs w:val="28"/>
        </w:rPr>
        <w:t>a legitimate political actor through its governance members/actors during the Israeli war in 2021. Those actors claim the engagement in negotiations with Arab regional actors, e.g., Egypt, Qatar as well as with international actors, e.g., Russia. From such engagement, Hamas presents itself as a legitimate protector not only for the Palestinians in the Gaza Strip, but also for all Palestinians including the residents of Jerusalem. This engagement bolsters Hamas standing in Palestine and internationally.</w:t>
      </w:r>
      <w:r w:rsidR="00F70673" w:rsidRPr="009042AD">
        <w:rPr>
          <w:rFonts w:asciiTheme="majorBidi" w:hAnsiTheme="majorBidi" w:cstheme="majorBidi"/>
          <w:sz w:val="28"/>
          <w:szCs w:val="28"/>
        </w:rPr>
        <w:t xml:space="preserve"> See the following tweets: </w:t>
      </w:r>
    </w:p>
    <w:p w14:paraId="725E96CF" w14:textId="77777777" w:rsidR="00BF1385" w:rsidRPr="009042AD" w:rsidRDefault="00BF1385" w:rsidP="00BF1385">
      <w:pPr>
        <w:jc w:val="both"/>
        <w:rPr>
          <w:rFonts w:asciiTheme="majorBidi" w:hAnsiTheme="majorBidi" w:cstheme="majorBidi"/>
          <w:sz w:val="28"/>
          <w:szCs w:val="28"/>
        </w:rPr>
      </w:pPr>
    </w:p>
    <w:p w14:paraId="29BD1747" w14:textId="77777777" w:rsidR="0013284B" w:rsidRPr="000D05E4" w:rsidRDefault="0082174B" w:rsidP="0082174B">
      <w:pPr>
        <w:pStyle w:val="ListParagraph"/>
        <w:numPr>
          <w:ilvl w:val="0"/>
          <w:numId w:val="32"/>
        </w:numPr>
        <w:bidi/>
        <w:rPr>
          <w:rFonts w:asciiTheme="majorBidi" w:hAnsiTheme="majorBidi" w:cstheme="majorBidi"/>
          <w:sz w:val="28"/>
          <w:szCs w:val="28"/>
        </w:rPr>
      </w:pPr>
      <w:r w:rsidRPr="000D05E4">
        <w:rPr>
          <w:rFonts w:asciiTheme="majorBidi" w:hAnsiTheme="majorBidi" w:cstheme="majorBidi"/>
          <w:sz w:val="28"/>
          <w:szCs w:val="28"/>
          <w:rtl/>
        </w:rPr>
        <w:t>الحية: أبناء حركة فتح الذين ينخرطون مع شعبنا في مقاومة الاحتلال، يعلنون أن المقاومة هي الخيار</w:t>
      </w:r>
    </w:p>
    <w:p w14:paraId="228FEDDE" w14:textId="0FBB20AE" w:rsidR="0082174B" w:rsidRPr="000D05E4" w:rsidRDefault="0013284B" w:rsidP="0013284B">
      <w:pPr>
        <w:ind w:left="360"/>
        <w:rPr>
          <w:rFonts w:asciiTheme="majorBidi" w:hAnsiTheme="majorBidi" w:cstheme="majorBidi"/>
          <w:sz w:val="28"/>
          <w:szCs w:val="28"/>
        </w:rPr>
      </w:pPr>
      <w:r w:rsidRPr="000D05E4">
        <w:rPr>
          <w:rFonts w:asciiTheme="majorBidi" w:hAnsiTheme="majorBidi" w:cstheme="majorBidi"/>
          <w:sz w:val="28"/>
          <w:szCs w:val="28"/>
        </w:rPr>
        <w:t>Al-</w:t>
      </w:r>
      <w:proofErr w:type="spellStart"/>
      <w:r w:rsidRPr="000D05E4">
        <w:rPr>
          <w:rFonts w:asciiTheme="majorBidi" w:hAnsiTheme="majorBidi" w:cstheme="majorBidi"/>
          <w:sz w:val="28"/>
          <w:szCs w:val="28"/>
        </w:rPr>
        <w:t>Hayya</w:t>
      </w:r>
      <w:proofErr w:type="spellEnd"/>
      <w:r w:rsidRPr="000D05E4">
        <w:rPr>
          <w:rFonts w:asciiTheme="majorBidi" w:hAnsiTheme="majorBidi" w:cstheme="majorBidi"/>
          <w:sz w:val="28"/>
          <w:szCs w:val="28"/>
        </w:rPr>
        <w:t xml:space="preserve">: The people of the Fatah movement who are involved with our people in resisting the occupation, declare that resistance is the </w:t>
      </w:r>
      <w:proofErr w:type="gramStart"/>
      <w:r w:rsidRPr="000D05E4">
        <w:rPr>
          <w:rFonts w:asciiTheme="majorBidi" w:hAnsiTheme="majorBidi" w:cstheme="majorBidi"/>
          <w:sz w:val="28"/>
          <w:szCs w:val="28"/>
        </w:rPr>
        <w:t>choice.</w:t>
      </w:r>
      <w:r w:rsidR="0082174B" w:rsidRPr="000D05E4">
        <w:rPr>
          <w:rFonts w:asciiTheme="majorBidi" w:hAnsiTheme="majorBidi" w:cstheme="majorBidi"/>
          <w:sz w:val="28"/>
          <w:szCs w:val="28"/>
        </w:rPr>
        <w:t>.</w:t>
      </w:r>
      <w:proofErr w:type="gramEnd"/>
    </w:p>
    <w:p w14:paraId="18E16BDC" w14:textId="77777777" w:rsidR="0013284B" w:rsidRPr="000D05E4" w:rsidRDefault="0013284B" w:rsidP="0013284B">
      <w:pPr>
        <w:ind w:left="360"/>
        <w:rPr>
          <w:rFonts w:asciiTheme="majorBidi" w:hAnsiTheme="majorBidi" w:cstheme="majorBidi"/>
          <w:sz w:val="28"/>
          <w:szCs w:val="28"/>
        </w:rPr>
      </w:pPr>
    </w:p>
    <w:p w14:paraId="5635B15F" w14:textId="1AF396B0" w:rsidR="0082174B" w:rsidRPr="000D05E4" w:rsidRDefault="0082174B" w:rsidP="0082174B">
      <w:pPr>
        <w:pStyle w:val="ListParagraph"/>
        <w:numPr>
          <w:ilvl w:val="0"/>
          <w:numId w:val="32"/>
        </w:numPr>
        <w:bidi/>
        <w:rPr>
          <w:rFonts w:asciiTheme="majorBidi" w:hAnsiTheme="majorBidi" w:cstheme="majorBidi"/>
          <w:sz w:val="28"/>
          <w:szCs w:val="28"/>
        </w:rPr>
      </w:pPr>
      <w:r w:rsidRPr="000D05E4">
        <w:rPr>
          <w:rFonts w:asciiTheme="majorBidi" w:hAnsiTheme="majorBidi" w:cstheme="majorBidi"/>
          <w:sz w:val="28"/>
          <w:szCs w:val="28"/>
          <w:rtl/>
        </w:rPr>
        <w:t>حماس</w:t>
      </w:r>
      <w:r w:rsidRPr="000D05E4">
        <w:rPr>
          <w:rFonts w:asciiTheme="majorBidi" w:hAnsiTheme="majorBidi" w:cstheme="majorBidi"/>
          <w:sz w:val="28"/>
          <w:szCs w:val="28"/>
        </w:rPr>
        <w:t xml:space="preserve">: </w:t>
      </w:r>
      <w:r w:rsidRPr="000D05E4">
        <w:rPr>
          <w:rFonts w:asciiTheme="majorBidi" w:hAnsiTheme="majorBidi" w:cstheme="majorBidi"/>
          <w:sz w:val="28"/>
          <w:szCs w:val="28"/>
          <w:rtl/>
        </w:rPr>
        <w:t xml:space="preserve">جريمة قتل الفتى محمد شحادة بدم بارد، وبالرّصاص الحيّ، ومنع طواقم الإسعاف من الوصول إليه، ثمَّ اختطافه، تؤكّد مجدداً وحشية الاحتلال </w:t>
      </w:r>
      <w:proofErr w:type="spellStart"/>
      <w:r w:rsidRPr="000D05E4">
        <w:rPr>
          <w:rFonts w:asciiTheme="majorBidi" w:hAnsiTheme="majorBidi" w:cstheme="majorBidi"/>
          <w:sz w:val="28"/>
          <w:szCs w:val="28"/>
          <w:rtl/>
        </w:rPr>
        <w:t>وساديته</w:t>
      </w:r>
      <w:proofErr w:type="spellEnd"/>
      <w:r w:rsidRPr="000D05E4">
        <w:rPr>
          <w:rFonts w:asciiTheme="majorBidi" w:hAnsiTheme="majorBidi" w:cstheme="majorBidi"/>
          <w:sz w:val="28"/>
          <w:szCs w:val="28"/>
          <w:rtl/>
        </w:rPr>
        <w:t xml:space="preserve"> وإرهابه ضدّ الأطفال والأبرياء العزّل من أبناء شعبنا</w:t>
      </w:r>
      <w:r w:rsidRPr="000D05E4">
        <w:rPr>
          <w:rFonts w:asciiTheme="majorBidi" w:hAnsiTheme="majorBidi" w:cstheme="majorBidi"/>
          <w:sz w:val="28"/>
          <w:szCs w:val="28"/>
        </w:rPr>
        <w:t>.</w:t>
      </w:r>
    </w:p>
    <w:p w14:paraId="733F6FD7" w14:textId="77777777" w:rsidR="00F3204F" w:rsidRPr="000D05E4" w:rsidRDefault="00F3204F" w:rsidP="00F3204F">
      <w:pPr>
        <w:ind w:left="360"/>
        <w:jc w:val="both"/>
        <w:rPr>
          <w:rFonts w:asciiTheme="majorBidi" w:hAnsiTheme="majorBidi" w:cstheme="majorBidi"/>
          <w:sz w:val="28"/>
          <w:szCs w:val="28"/>
        </w:rPr>
      </w:pPr>
      <w:r w:rsidRPr="000D05E4">
        <w:rPr>
          <w:rFonts w:asciiTheme="majorBidi" w:hAnsiTheme="majorBidi" w:cstheme="majorBidi"/>
          <w:sz w:val="28"/>
          <w:szCs w:val="28"/>
        </w:rPr>
        <w:t xml:space="preserve">Hamas: the cold-blooded murder of the boy Muhammad Shehadeh, with live bullets, and the prevention of ambulance crews from reaching him, then kidnapping him, once again confirms the brutality, </w:t>
      </w:r>
      <w:proofErr w:type="gramStart"/>
      <w:r w:rsidRPr="000D05E4">
        <w:rPr>
          <w:rFonts w:asciiTheme="majorBidi" w:hAnsiTheme="majorBidi" w:cstheme="majorBidi"/>
          <w:sz w:val="28"/>
          <w:szCs w:val="28"/>
        </w:rPr>
        <w:t>sadism</w:t>
      </w:r>
      <w:proofErr w:type="gramEnd"/>
      <w:r w:rsidRPr="000D05E4">
        <w:rPr>
          <w:rFonts w:asciiTheme="majorBidi" w:hAnsiTheme="majorBidi" w:cstheme="majorBidi"/>
          <w:sz w:val="28"/>
          <w:szCs w:val="28"/>
        </w:rPr>
        <w:t xml:space="preserve"> and terrorism of the occupation against children and the </w:t>
      </w:r>
      <w:proofErr w:type="spellStart"/>
      <w:r w:rsidRPr="000D05E4">
        <w:rPr>
          <w:rFonts w:asciiTheme="majorBidi" w:hAnsiTheme="majorBidi" w:cstheme="majorBidi"/>
          <w:sz w:val="28"/>
          <w:szCs w:val="28"/>
        </w:rPr>
        <w:t>defenceless</w:t>
      </w:r>
      <w:proofErr w:type="spellEnd"/>
      <w:r w:rsidRPr="000D05E4">
        <w:rPr>
          <w:rFonts w:asciiTheme="majorBidi" w:hAnsiTheme="majorBidi" w:cstheme="majorBidi"/>
          <w:sz w:val="28"/>
          <w:szCs w:val="28"/>
        </w:rPr>
        <w:t xml:space="preserve"> and innocent of our people.</w:t>
      </w:r>
    </w:p>
    <w:p w14:paraId="0DE8A785" w14:textId="77777777" w:rsidR="0013284B" w:rsidRPr="000D05E4" w:rsidRDefault="0013284B" w:rsidP="0013284B">
      <w:pPr>
        <w:ind w:left="360"/>
        <w:rPr>
          <w:rFonts w:asciiTheme="majorBidi" w:hAnsiTheme="majorBidi" w:cstheme="majorBidi"/>
          <w:sz w:val="28"/>
          <w:szCs w:val="28"/>
          <w:lang w:val="en-GB"/>
        </w:rPr>
      </w:pPr>
    </w:p>
    <w:p w14:paraId="57011CE1" w14:textId="25D7C4F9" w:rsidR="00682E57" w:rsidRPr="000D05E4" w:rsidRDefault="0082174B" w:rsidP="00F3204F">
      <w:pPr>
        <w:pStyle w:val="ListParagraph"/>
        <w:numPr>
          <w:ilvl w:val="0"/>
          <w:numId w:val="32"/>
        </w:numPr>
        <w:bidi/>
        <w:rPr>
          <w:rFonts w:asciiTheme="majorBidi" w:hAnsiTheme="majorBidi" w:cstheme="majorBidi"/>
          <w:sz w:val="28"/>
          <w:szCs w:val="28"/>
        </w:rPr>
      </w:pPr>
      <w:r w:rsidRPr="000D05E4">
        <w:rPr>
          <w:rFonts w:asciiTheme="majorBidi" w:hAnsiTheme="majorBidi" w:cstheme="majorBidi"/>
          <w:sz w:val="28"/>
          <w:szCs w:val="28"/>
        </w:rPr>
        <w:t>#</w:t>
      </w:r>
      <w:r w:rsidRPr="000D05E4">
        <w:rPr>
          <w:rFonts w:asciiTheme="majorBidi" w:hAnsiTheme="majorBidi" w:cstheme="majorBidi"/>
          <w:sz w:val="28"/>
          <w:szCs w:val="28"/>
          <w:rtl/>
        </w:rPr>
        <w:t>عاجل| الحية: سياسة حماس تقوم على حصر مقاومتها داخل فلسطين</w:t>
      </w:r>
    </w:p>
    <w:p w14:paraId="1A370E7C" w14:textId="07C2481C" w:rsidR="00F3204F" w:rsidRPr="000D05E4" w:rsidRDefault="00F3204F" w:rsidP="00F3204F">
      <w:pPr>
        <w:pStyle w:val="BodyText"/>
        <w:rPr>
          <w:rFonts w:asciiTheme="majorBidi" w:hAnsiTheme="majorBidi" w:cstheme="majorBidi"/>
          <w:sz w:val="28"/>
          <w:szCs w:val="28"/>
        </w:rPr>
      </w:pPr>
      <w:r w:rsidRPr="000D05E4">
        <w:rPr>
          <w:rFonts w:asciiTheme="majorBidi" w:hAnsiTheme="majorBidi" w:cstheme="majorBidi"/>
          <w:sz w:val="28"/>
          <w:szCs w:val="28"/>
        </w:rPr>
        <w:t>#Breaking| Al-</w:t>
      </w:r>
      <w:proofErr w:type="spellStart"/>
      <w:r w:rsidRPr="000D05E4">
        <w:rPr>
          <w:rFonts w:asciiTheme="majorBidi" w:hAnsiTheme="majorBidi" w:cstheme="majorBidi"/>
          <w:sz w:val="28"/>
          <w:szCs w:val="28"/>
        </w:rPr>
        <w:t>Hayya</w:t>
      </w:r>
      <w:proofErr w:type="spellEnd"/>
      <w:r w:rsidRPr="000D05E4">
        <w:rPr>
          <w:rFonts w:asciiTheme="majorBidi" w:hAnsiTheme="majorBidi" w:cstheme="majorBidi"/>
          <w:sz w:val="28"/>
          <w:szCs w:val="28"/>
        </w:rPr>
        <w:t>: Hamas' policy is based on limiting its resistance to Palestine.</w:t>
      </w:r>
    </w:p>
    <w:p w14:paraId="02C96767" w14:textId="2EB66718" w:rsidR="005A649C" w:rsidRDefault="005A649C" w:rsidP="005A649C">
      <w:pPr>
        <w:jc w:val="both"/>
        <w:rPr>
          <w:rFonts w:asciiTheme="majorBidi" w:hAnsiTheme="majorBidi" w:cstheme="majorBidi"/>
          <w:color w:val="0432FF"/>
          <w:spacing w:val="8"/>
          <w:sz w:val="28"/>
          <w:szCs w:val="28"/>
        </w:rPr>
      </w:pPr>
    </w:p>
    <w:p w14:paraId="1C392776" w14:textId="77777777" w:rsidR="00DA48E8" w:rsidRDefault="00DA48E8" w:rsidP="005A649C">
      <w:pPr>
        <w:jc w:val="both"/>
        <w:rPr>
          <w:rFonts w:asciiTheme="majorBidi" w:hAnsiTheme="majorBidi" w:cstheme="majorBidi"/>
          <w:color w:val="0432FF"/>
          <w:spacing w:val="8"/>
          <w:sz w:val="28"/>
          <w:szCs w:val="28"/>
        </w:rPr>
      </w:pPr>
    </w:p>
    <w:p w14:paraId="28BF633E" w14:textId="77777777" w:rsidR="008A38E8" w:rsidRPr="000D05E4" w:rsidRDefault="008A38E8" w:rsidP="006A49C3">
      <w:pPr>
        <w:pStyle w:val="Heading2"/>
      </w:pPr>
      <w:bookmarkStart w:id="23" w:name="_Toc96671629"/>
      <w:r w:rsidRPr="000D05E4">
        <w:lastRenderedPageBreak/>
        <w:t>Analysis of the hashtag #Hamas: Discourse of Terrorism</w:t>
      </w:r>
      <w:bookmarkEnd w:id="23"/>
    </w:p>
    <w:p w14:paraId="557A984C" w14:textId="649CFD4E" w:rsidR="008A38E8" w:rsidRPr="000D05E4" w:rsidRDefault="00DA48E8" w:rsidP="00A54031">
      <w:pPr>
        <w:jc w:val="both"/>
        <w:rPr>
          <w:rFonts w:asciiTheme="majorBidi" w:hAnsiTheme="majorBidi" w:cstheme="majorBidi"/>
          <w:sz w:val="28"/>
          <w:szCs w:val="28"/>
        </w:rPr>
      </w:pPr>
      <w:r>
        <w:rPr>
          <w:rFonts w:asciiTheme="majorBidi" w:hAnsiTheme="majorBidi" w:cstheme="majorBidi"/>
          <w:sz w:val="28"/>
          <w:szCs w:val="28"/>
        </w:rPr>
        <w:t>This</w:t>
      </w:r>
      <w:r w:rsidR="008A38E8" w:rsidRPr="000D05E4">
        <w:rPr>
          <w:rFonts w:asciiTheme="majorBidi" w:hAnsiTheme="majorBidi" w:cstheme="majorBidi"/>
          <w:sz w:val="28"/>
          <w:szCs w:val="28"/>
        </w:rPr>
        <w:t xml:space="preserve"> paper also focuses on recontextualizing Hamas on Twitter by analyzing the hashtag #Hamas. </w:t>
      </w:r>
      <w:r w:rsidR="007D06F0">
        <w:rPr>
          <w:rFonts w:asciiTheme="majorBidi" w:hAnsiTheme="majorBidi" w:cstheme="majorBidi"/>
          <w:sz w:val="28"/>
          <w:szCs w:val="28"/>
        </w:rPr>
        <w:t>The analysis shows that t</w:t>
      </w:r>
      <w:r w:rsidR="008A38E8" w:rsidRPr="000D05E4">
        <w:rPr>
          <w:rFonts w:asciiTheme="majorBidi" w:hAnsiTheme="majorBidi" w:cstheme="majorBidi"/>
          <w:sz w:val="28"/>
          <w:szCs w:val="28"/>
        </w:rPr>
        <w:t xml:space="preserve">he discursive construction of Hamas is a terrorist movement. The analysis shows that </w:t>
      </w:r>
      <w:r w:rsidR="007D06F0">
        <w:rPr>
          <w:rFonts w:asciiTheme="majorBidi" w:hAnsiTheme="majorBidi" w:cstheme="majorBidi"/>
          <w:sz w:val="28"/>
          <w:szCs w:val="28"/>
        </w:rPr>
        <w:t>some</w:t>
      </w:r>
      <w:r w:rsidR="008A38E8" w:rsidRPr="000D05E4">
        <w:rPr>
          <w:rFonts w:asciiTheme="majorBidi" w:hAnsiTheme="majorBidi" w:cstheme="majorBidi"/>
          <w:sz w:val="28"/>
          <w:szCs w:val="28"/>
        </w:rPr>
        <w:t xml:space="preserve"> tweets celebrate Australian government’s decision of putting Hamas on the list of the terrorist movements. </w:t>
      </w:r>
    </w:p>
    <w:p w14:paraId="5B3187F4" w14:textId="4DF3AF1B" w:rsidR="008A38E8" w:rsidRPr="000D05E4" w:rsidRDefault="008A38E8" w:rsidP="008A38E8">
      <w:pPr>
        <w:pStyle w:val="ListParagraph"/>
        <w:numPr>
          <w:ilvl w:val="0"/>
          <w:numId w:val="30"/>
        </w:numPr>
        <w:jc w:val="both"/>
        <w:rPr>
          <w:rFonts w:asciiTheme="majorBidi" w:hAnsiTheme="majorBidi" w:cstheme="majorBidi"/>
          <w:sz w:val="28"/>
          <w:szCs w:val="28"/>
          <w:lang w:val="en-US"/>
        </w:rPr>
      </w:pPr>
      <w:r w:rsidRPr="000D05E4">
        <w:rPr>
          <w:rFonts w:asciiTheme="majorBidi" w:hAnsiTheme="majorBidi" w:cstheme="majorBidi"/>
          <w:sz w:val="28"/>
          <w:szCs w:val="28"/>
          <w:lang w:val="en-US"/>
        </w:rPr>
        <w:t xml:space="preserve">Australia has proscribed #Hamas. Can't begin to tell you how happy and relieved I am. I was </w:t>
      </w:r>
      <w:r w:rsidR="00A5408E" w:rsidRPr="000D05E4">
        <w:rPr>
          <w:rFonts w:asciiTheme="majorBidi" w:hAnsiTheme="majorBidi" w:cstheme="majorBidi"/>
          <w:sz w:val="28"/>
          <w:szCs w:val="28"/>
          <w:lang w:val="en-US"/>
        </w:rPr>
        <w:t>honored</w:t>
      </w:r>
      <w:r w:rsidRPr="000D05E4">
        <w:rPr>
          <w:rFonts w:asciiTheme="majorBidi" w:hAnsiTheme="majorBidi" w:cstheme="majorBidi"/>
          <w:sz w:val="28"/>
          <w:szCs w:val="28"/>
          <w:lang w:val="en-US"/>
        </w:rPr>
        <w:t xml:space="preserve"> to speak to the Intelligence and Security Committee when they were deliberating the issue.</w:t>
      </w:r>
    </w:p>
    <w:p w14:paraId="16398E82" w14:textId="52189761" w:rsidR="008A38E8" w:rsidRPr="000D05E4" w:rsidRDefault="008A38E8" w:rsidP="008A38E8">
      <w:pPr>
        <w:pStyle w:val="ListParagraph"/>
        <w:numPr>
          <w:ilvl w:val="0"/>
          <w:numId w:val="30"/>
        </w:numPr>
        <w:jc w:val="both"/>
        <w:rPr>
          <w:rFonts w:asciiTheme="majorBidi" w:hAnsiTheme="majorBidi" w:cstheme="majorBidi"/>
          <w:sz w:val="28"/>
          <w:szCs w:val="28"/>
          <w:lang w:val="en-US"/>
        </w:rPr>
      </w:pPr>
      <w:r w:rsidRPr="000D05E4">
        <w:rPr>
          <w:rFonts w:asciiTheme="majorBidi" w:hAnsiTheme="majorBidi" w:cstheme="majorBidi"/>
          <w:sz w:val="28"/>
          <w:szCs w:val="28"/>
          <w:lang w:val="en-US"/>
        </w:rPr>
        <w:t xml:space="preserve">We applaud the @ausgov for their intention to list the entirety of #Hamas a terrorist </w:t>
      </w:r>
      <w:r w:rsidR="00A5408E" w:rsidRPr="000D05E4">
        <w:rPr>
          <w:rFonts w:asciiTheme="majorBidi" w:hAnsiTheme="majorBidi" w:cstheme="majorBidi"/>
          <w:sz w:val="28"/>
          <w:szCs w:val="28"/>
          <w:lang w:val="en-US"/>
        </w:rPr>
        <w:t>organization</w:t>
      </w:r>
      <w:r w:rsidRPr="000D05E4">
        <w:rPr>
          <w:rFonts w:asciiTheme="majorBidi" w:hAnsiTheme="majorBidi" w:cstheme="majorBidi"/>
          <w:sz w:val="28"/>
          <w:szCs w:val="28"/>
          <w:lang w:val="en-US"/>
        </w:rPr>
        <w:t xml:space="preserve">.  Hamas is a brutal terrorist </w:t>
      </w:r>
      <w:r w:rsidR="00A5408E" w:rsidRPr="000D05E4">
        <w:rPr>
          <w:rFonts w:asciiTheme="majorBidi" w:hAnsiTheme="majorBidi" w:cstheme="majorBidi"/>
          <w:sz w:val="28"/>
          <w:szCs w:val="28"/>
          <w:lang w:val="en-US"/>
        </w:rPr>
        <w:t>organization</w:t>
      </w:r>
      <w:r w:rsidRPr="000D05E4">
        <w:rPr>
          <w:rFonts w:asciiTheme="majorBidi" w:hAnsiTheme="majorBidi" w:cstheme="majorBidi"/>
          <w:sz w:val="28"/>
          <w:szCs w:val="28"/>
          <w:lang w:val="en-US"/>
        </w:rPr>
        <w:t xml:space="preserve"> predicated on destabilizing the region &amp; destroying Israel. </w:t>
      </w:r>
    </w:p>
    <w:p w14:paraId="391CD629" w14:textId="77777777" w:rsidR="008A38E8" w:rsidRPr="000D05E4" w:rsidRDefault="008A38E8" w:rsidP="008A38E8">
      <w:pPr>
        <w:pStyle w:val="ListParagraph"/>
        <w:numPr>
          <w:ilvl w:val="0"/>
          <w:numId w:val="30"/>
        </w:numPr>
        <w:jc w:val="both"/>
        <w:rPr>
          <w:rFonts w:asciiTheme="majorBidi" w:hAnsiTheme="majorBidi" w:cstheme="majorBidi"/>
          <w:sz w:val="28"/>
          <w:szCs w:val="28"/>
        </w:rPr>
      </w:pPr>
      <w:r w:rsidRPr="000D05E4">
        <w:rPr>
          <w:rFonts w:asciiTheme="majorBidi" w:hAnsiTheme="majorBidi" w:cstheme="majorBidi"/>
          <w:sz w:val="28"/>
          <w:szCs w:val="28"/>
          <w:lang w:val="en-US"/>
        </w:rPr>
        <w:t xml:space="preserve">Home Affairs Karen Andrews has announced the whole of Hamas will be listed as a banned terrorist group, stating the government has "zero tolerance for violence". #Hamas </w:t>
      </w:r>
    </w:p>
    <w:p w14:paraId="2250C0EF" w14:textId="1D14A8FC" w:rsidR="008A38E8" w:rsidRPr="000D05E4" w:rsidRDefault="008A38E8" w:rsidP="008A38E8">
      <w:pPr>
        <w:pStyle w:val="ListParagraph"/>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8"/>
          <w:szCs w:val="28"/>
          <w:lang w:val="en-US"/>
        </w:rPr>
      </w:pPr>
      <w:r w:rsidRPr="000D05E4">
        <w:rPr>
          <w:rFonts w:asciiTheme="majorBidi" w:hAnsiTheme="majorBidi" w:cstheme="majorBidi"/>
          <w:sz w:val="28"/>
          <w:szCs w:val="28"/>
          <w:lang w:val="en-US"/>
        </w:rPr>
        <w:t xml:space="preserve">As the Australian Government seriously considers listing </w:t>
      </w:r>
      <w:proofErr w:type="gramStart"/>
      <w:r w:rsidRPr="000D05E4">
        <w:rPr>
          <w:rFonts w:asciiTheme="majorBidi" w:hAnsiTheme="majorBidi" w:cstheme="majorBidi"/>
          <w:sz w:val="28"/>
          <w:szCs w:val="28"/>
          <w:lang w:val="en-US"/>
        </w:rPr>
        <w:t>all of</w:t>
      </w:r>
      <w:proofErr w:type="gramEnd"/>
      <w:r w:rsidRPr="000D05E4">
        <w:rPr>
          <w:rFonts w:asciiTheme="majorBidi" w:hAnsiTheme="majorBidi" w:cstheme="majorBidi"/>
          <w:sz w:val="28"/>
          <w:szCs w:val="28"/>
          <w:lang w:val="en-US"/>
        </w:rPr>
        <w:t xml:space="preserve"> #Hamas as a terrorist </w:t>
      </w:r>
      <w:r w:rsidR="00A5408E" w:rsidRPr="000D05E4">
        <w:rPr>
          <w:rFonts w:asciiTheme="majorBidi" w:hAnsiTheme="majorBidi" w:cstheme="majorBidi"/>
          <w:sz w:val="28"/>
          <w:szCs w:val="28"/>
          <w:lang w:val="en-US"/>
        </w:rPr>
        <w:t>organization</w:t>
      </w:r>
      <w:r w:rsidRPr="000D05E4">
        <w:rPr>
          <w:rFonts w:asciiTheme="majorBidi" w:hAnsiTheme="majorBidi" w:cstheme="majorBidi"/>
          <w:sz w:val="28"/>
          <w:szCs w:val="28"/>
          <w:lang w:val="en-US"/>
        </w:rPr>
        <w:t>, we know the Gaza-based group remains active in our region following recent reports of a thwarted Hamas-led attack in the Philippines.</w:t>
      </w:r>
    </w:p>
    <w:p w14:paraId="0F0642BB" w14:textId="77777777" w:rsidR="008A38E8" w:rsidRPr="000D05E4" w:rsidRDefault="008A38E8" w:rsidP="008A38E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8"/>
          <w:szCs w:val="28"/>
        </w:rPr>
      </w:pPr>
    </w:p>
    <w:p w14:paraId="46DB61D0" w14:textId="665BA6B4" w:rsidR="008A38E8" w:rsidRPr="00A5408E" w:rsidRDefault="008A38E8" w:rsidP="00A54031">
      <w:pPr>
        <w:jc w:val="both"/>
        <w:rPr>
          <w:rFonts w:asciiTheme="majorBidi" w:hAnsiTheme="majorBidi" w:cstheme="majorBidi"/>
          <w:sz w:val="28"/>
          <w:szCs w:val="28"/>
        </w:rPr>
      </w:pPr>
      <w:r w:rsidRPr="000D05E4">
        <w:rPr>
          <w:rFonts w:asciiTheme="majorBidi" w:hAnsiTheme="majorBidi" w:cstheme="majorBidi"/>
          <w:sz w:val="28"/>
          <w:szCs w:val="28"/>
        </w:rPr>
        <w:t xml:space="preserve">From these example tweets, we can see how Hamas is linked with terrorism. </w:t>
      </w:r>
      <w:r w:rsidR="00511F15">
        <w:rPr>
          <w:rFonts w:asciiTheme="majorBidi" w:hAnsiTheme="majorBidi" w:cstheme="majorBidi"/>
          <w:sz w:val="28"/>
          <w:szCs w:val="28"/>
        </w:rPr>
        <w:t>T</w:t>
      </w:r>
      <w:r w:rsidRPr="000D05E4">
        <w:rPr>
          <w:rFonts w:asciiTheme="majorBidi" w:hAnsiTheme="majorBidi" w:cstheme="majorBidi"/>
          <w:sz w:val="28"/>
          <w:szCs w:val="28"/>
        </w:rPr>
        <w:t xml:space="preserve">he tweets refer to the Australian government’s decision to consider Hamas a terrorist movement. That is, Hamas is listed in entirety as a terrorist </w:t>
      </w:r>
      <w:r w:rsidR="00A54031" w:rsidRPr="000D05E4">
        <w:rPr>
          <w:rFonts w:asciiTheme="majorBidi" w:hAnsiTheme="majorBidi" w:cstheme="majorBidi"/>
          <w:sz w:val="28"/>
          <w:szCs w:val="28"/>
        </w:rPr>
        <w:t>organization</w:t>
      </w:r>
      <w:r w:rsidRPr="000D05E4">
        <w:rPr>
          <w:rFonts w:asciiTheme="majorBidi" w:hAnsiTheme="majorBidi" w:cstheme="majorBidi"/>
          <w:sz w:val="28"/>
          <w:szCs w:val="28"/>
        </w:rPr>
        <w:t xml:space="preserve"> by Australian government. This is to further the Australian government’s former decision of considering Hamas’s military wing. </w:t>
      </w:r>
      <w:r w:rsidRPr="00A5408E">
        <w:rPr>
          <w:rFonts w:asciiTheme="majorBidi" w:hAnsiTheme="majorBidi" w:cstheme="majorBidi"/>
          <w:sz w:val="28"/>
          <w:szCs w:val="28"/>
        </w:rPr>
        <w:t>Hamas' paramilitary wing, the Al-</w:t>
      </w:r>
      <w:proofErr w:type="spellStart"/>
      <w:r w:rsidRPr="00A5408E">
        <w:rPr>
          <w:rFonts w:asciiTheme="majorBidi" w:hAnsiTheme="majorBidi" w:cstheme="majorBidi"/>
          <w:sz w:val="28"/>
          <w:szCs w:val="28"/>
        </w:rPr>
        <w:t>Qassam</w:t>
      </w:r>
      <w:proofErr w:type="spellEnd"/>
      <w:r w:rsidRPr="00A5408E">
        <w:rPr>
          <w:rFonts w:asciiTheme="majorBidi" w:hAnsiTheme="majorBidi" w:cstheme="majorBidi"/>
          <w:sz w:val="28"/>
          <w:szCs w:val="28"/>
        </w:rPr>
        <w:t xml:space="preserve"> Brigades, was first listed as a terror organization in 2003. </w:t>
      </w:r>
      <w:r w:rsidRPr="000D05E4">
        <w:rPr>
          <w:rFonts w:asciiTheme="majorBidi" w:hAnsiTheme="majorBidi" w:cstheme="majorBidi"/>
          <w:sz w:val="28"/>
          <w:szCs w:val="28"/>
        </w:rPr>
        <w:t xml:space="preserve">Somehow, you can feel some twitter users’ tendency to celebrate such decisions, e.g., “how happy and relieved I am”, “We applaud”. Israel welcomes Australia's move against Hamas while Hamas </w:t>
      </w:r>
      <w:r w:rsidR="00D51946" w:rsidRPr="000D05E4">
        <w:rPr>
          <w:rFonts w:asciiTheme="majorBidi" w:hAnsiTheme="majorBidi" w:cstheme="majorBidi"/>
          <w:sz w:val="28"/>
          <w:szCs w:val="28"/>
        </w:rPr>
        <w:t>condemned</w:t>
      </w:r>
      <w:r w:rsidRPr="000D05E4">
        <w:rPr>
          <w:rFonts w:asciiTheme="majorBidi" w:hAnsiTheme="majorBidi" w:cstheme="majorBidi"/>
          <w:sz w:val="28"/>
          <w:szCs w:val="28"/>
        </w:rPr>
        <w:t xml:space="preserve"> the decision and considers it as a </w:t>
      </w:r>
      <w:r w:rsidR="00A54031" w:rsidRPr="000D05E4">
        <w:rPr>
          <w:rFonts w:asciiTheme="majorBidi" w:hAnsiTheme="majorBidi" w:cstheme="majorBidi"/>
          <w:sz w:val="28"/>
          <w:szCs w:val="28"/>
        </w:rPr>
        <w:t>bias</w:t>
      </w:r>
      <w:r w:rsidRPr="000D05E4">
        <w:rPr>
          <w:rFonts w:asciiTheme="majorBidi" w:hAnsiTheme="majorBidi" w:cstheme="majorBidi"/>
          <w:sz w:val="28"/>
          <w:szCs w:val="28"/>
        </w:rPr>
        <w:t xml:space="preserve"> in </w:t>
      </w:r>
      <w:r w:rsidR="00A54031" w:rsidRPr="000D05E4">
        <w:rPr>
          <w:rFonts w:asciiTheme="majorBidi" w:hAnsiTheme="majorBidi" w:cstheme="majorBidi"/>
          <w:sz w:val="28"/>
          <w:szCs w:val="28"/>
        </w:rPr>
        <w:t>favor</w:t>
      </w:r>
      <w:r w:rsidRPr="000D05E4">
        <w:rPr>
          <w:rFonts w:asciiTheme="majorBidi" w:hAnsiTheme="majorBidi" w:cstheme="majorBidi"/>
          <w:sz w:val="28"/>
          <w:szCs w:val="28"/>
        </w:rPr>
        <w:t xml:space="preserve"> of Israel. Also, the analysis of tweets shows that there is a major focus and tweeting on Turkey closing Hamas’s office. In tweeting or retweeting this event, Hamas is represented as a terrorist group. For example, </w:t>
      </w:r>
    </w:p>
    <w:p w14:paraId="69443F41" w14:textId="77777777" w:rsidR="008A38E8" w:rsidRPr="000D05E4" w:rsidRDefault="008A38E8" w:rsidP="008A38E8">
      <w:pPr>
        <w:pStyle w:val="ListParagraph"/>
        <w:numPr>
          <w:ilvl w:val="0"/>
          <w:numId w:val="30"/>
        </w:numPr>
        <w:jc w:val="both"/>
        <w:rPr>
          <w:rFonts w:asciiTheme="majorBidi" w:hAnsiTheme="majorBidi" w:cstheme="majorBidi"/>
          <w:sz w:val="28"/>
          <w:szCs w:val="28"/>
        </w:rPr>
      </w:pPr>
      <w:r w:rsidRPr="000D05E4">
        <w:rPr>
          <w:rFonts w:asciiTheme="majorBidi" w:hAnsiTheme="majorBidi" w:cstheme="majorBidi"/>
          <w:sz w:val="28"/>
          <w:szCs w:val="28"/>
          <w:lang w:val="en-US"/>
        </w:rPr>
        <w:t xml:space="preserve">#Turkey closes the #Hamas Terror Group's office to improve ties with Israel. Hamas reportedly moving its office to Northern Iran. </w:t>
      </w:r>
      <w:hyperlink r:id="rId10" w:history="1"/>
      <w:r w:rsidRPr="000D05E4">
        <w:rPr>
          <w:rFonts w:asciiTheme="majorBidi" w:hAnsiTheme="majorBidi" w:cstheme="majorBidi"/>
          <w:sz w:val="28"/>
          <w:szCs w:val="28"/>
          <w:lang w:val="en-US"/>
        </w:rPr>
        <w:t xml:space="preserve"> </w:t>
      </w:r>
    </w:p>
    <w:p w14:paraId="7A3B8085" w14:textId="77777777" w:rsidR="008A38E8" w:rsidRPr="000D05E4" w:rsidRDefault="008A38E8" w:rsidP="008A38E8">
      <w:pPr>
        <w:pStyle w:val="ListParagraph"/>
        <w:numPr>
          <w:ilvl w:val="0"/>
          <w:numId w:val="30"/>
        </w:numPr>
        <w:jc w:val="both"/>
        <w:rPr>
          <w:rFonts w:asciiTheme="majorBidi" w:hAnsiTheme="majorBidi" w:cstheme="majorBidi"/>
          <w:sz w:val="28"/>
          <w:szCs w:val="28"/>
        </w:rPr>
      </w:pPr>
      <w:r w:rsidRPr="000D05E4">
        <w:rPr>
          <w:rFonts w:asciiTheme="majorBidi" w:hAnsiTheme="majorBidi" w:cstheme="majorBidi"/>
          <w:sz w:val="28"/>
          <w:szCs w:val="28"/>
          <w:lang w:val="en-US"/>
        </w:rPr>
        <w:t>#Israeli counter-terror stops over $30 million from reaching #Hamas</w:t>
      </w:r>
    </w:p>
    <w:p w14:paraId="57BE5B56" w14:textId="77777777" w:rsidR="008A38E8" w:rsidRPr="000D05E4" w:rsidRDefault="008A38E8" w:rsidP="008A38E8">
      <w:pPr>
        <w:pStyle w:val="ListParagraph"/>
        <w:numPr>
          <w:ilvl w:val="0"/>
          <w:numId w:val="30"/>
        </w:numPr>
        <w:jc w:val="both"/>
        <w:rPr>
          <w:rFonts w:asciiTheme="majorBidi" w:hAnsiTheme="majorBidi" w:cstheme="majorBidi"/>
          <w:sz w:val="28"/>
          <w:szCs w:val="28"/>
        </w:rPr>
      </w:pPr>
      <w:r w:rsidRPr="000D05E4">
        <w:rPr>
          <w:rFonts w:asciiTheme="majorBidi" w:hAnsiTheme="majorBidi" w:cstheme="majorBidi"/>
          <w:sz w:val="28"/>
          <w:szCs w:val="28"/>
          <w:lang w:val="en-US"/>
        </w:rPr>
        <w:t>#Israel did not condition improved relations with #Turkey on #Istanbul no longer harboring #Hamas terror cells, a senior diplomatic source said overnight on Tuesday.</w:t>
      </w:r>
    </w:p>
    <w:p w14:paraId="3CC2D72C" w14:textId="77777777" w:rsidR="008A38E8" w:rsidRPr="000D05E4" w:rsidRDefault="008A38E8" w:rsidP="008A38E8">
      <w:pPr>
        <w:pStyle w:val="ListParagraph"/>
        <w:numPr>
          <w:ilvl w:val="0"/>
          <w:numId w:val="30"/>
        </w:numPr>
        <w:jc w:val="both"/>
        <w:rPr>
          <w:rFonts w:asciiTheme="majorBidi" w:hAnsiTheme="majorBidi" w:cstheme="majorBidi"/>
          <w:sz w:val="28"/>
          <w:szCs w:val="28"/>
        </w:rPr>
      </w:pPr>
      <w:r w:rsidRPr="000D05E4">
        <w:rPr>
          <w:rFonts w:asciiTheme="majorBidi" w:hAnsiTheme="majorBidi" w:cstheme="majorBidi"/>
          <w:sz w:val="28"/>
          <w:szCs w:val="28"/>
          <w:lang w:val="en-US"/>
        </w:rPr>
        <w:t>#Turkey to expel the terror-designated #Iran-backed #Hamas members from the country, as per latest reports.</w:t>
      </w:r>
    </w:p>
    <w:p w14:paraId="19C5802A" w14:textId="77777777" w:rsidR="008A38E8" w:rsidRPr="000D05E4" w:rsidRDefault="008A38E8" w:rsidP="008A38E8">
      <w:pPr>
        <w:jc w:val="both"/>
        <w:rPr>
          <w:rFonts w:asciiTheme="majorBidi" w:hAnsiTheme="majorBidi" w:cstheme="majorBidi"/>
          <w:sz w:val="28"/>
          <w:szCs w:val="28"/>
        </w:rPr>
      </w:pPr>
    </w:p>
    <w:p w14:paraId="48D2822E" w14:textId="669B0E52" w:rsidR="008A38E8" w:rsidRDefault="008A38E8" w:rsidP="008A38E8">
      <w:pPr>
        <w:jc w:val="both"/>
        <w:rPr>
          <w:rFonts w:asciiTheme="majorBidi" w:hAnsiTheme="majorBidi" w:cstheme="majorBidi"/>
          <w:sz w:val="28"/>
          <w:szCs w:val="28"/>
        </w:rPr>
      </w:pPr>
      <w:r w:rsidRPr="000D05E4">
        <w:rPr>
          <w:rFonts w:asciiTheme="majorBidi" w:hAnsiTheme="majorBidi" w:cstheme="majorBidi"/>
          <w:sz w:val="28"/>
          <w:szCs w:val="28"/>
        </w:rPr>
        <w:t xml:space="preserve">These tweets refer the Israeli demand from Turkey to close Hamas’s office in Ankara. We can see in the </w:t>
      </w:r>
      <w:r w:rsidRPr="00126CC7">
        <w:rPr>
          <w:rFonts w:asciiTheme="majorBidi" w:hAnsiTheme="majorBidi" w:cstheme="majorBidi"/>
          <w:sz w:val="28"/>
          <w:szCs w:val="28"/>
        </w:rPr>
        <w:t xml:space="preserve">following figure </w:t>
      </w:r>
      <w:r w:rsidR="00EF4F5D">
        <w:rPr>
          <w:rFonts w:asciiTheme="majorBidi" w:hAnsiTheme="majorBidi" w:cstheme="majorBidi"/>
          <w:sz w:val="28"/>
          <w:szCs w:val="28"/>
        </w:rPr>
        <w:t xml:space="preserve">3 </w:t>
      </w:r>
      <w:r w:rsidRPr="00126CC7">
        <w:rPr>
          <w:rFonts w:asciiTheme="majorBidi" w:hAnsiTheme="majorBidi" w:cstheme="majorBidi"/>
          <w:sz w:val="28"/>
          <w:szCs w:val="28"/>
        </w:rPr>
        <w:t xml:space="preserve">that Turkey is contextualized with statements to link Hamas with terrorism. </w:t>
      </w:r>
    </w:p>
    <w:p w14:paraId="65815F9D" w14:textId="2F3E0598" w:rsidR="003B038B" w:rsidRDefault="003B038B" w:rsidP="008A38E8">
      <w:pPr>
        <w:jc w:val="both"/>
        <w:rPr>
          <w:rFonts w:asciiTheme="majorBidi" w:hAnsiTheme="majorBidi" w:cstheme="majorBidi"/>
          <w:sz w:val="28"/>
          <w:szCs w:val="28"/>
        </w:rPr>
      </w:pPr>
    </w:p>
    <w:p w14:paraId="34DFD816" w14:textId="3F937629" w:rsidR="00A05277" w:rsidRPr="00A05277" w:rsidRDefault="00A05277" w:rsidP="00A05277">
      <w:pPr>
        <w:ind w:firstLine="720"/>
        <w:jc w:val="both"/>
        <w:rPr>
          <w:rFonts w:asciiTheme="majorBidi" w:hAnsiTheme="majorBidi" w:cstheme="majorBidi"/>
          <w:b/>
          <w:bCs/>
          <w:i/>
          <w:iCs/>
          <w:sz w:val="28"/>
          <w:szCs w:val="28"/>
        </w:rPr>
      </w:pPr>
      <w:r w:rsidRPr="00126CC7">
        <w:rPr>
          <w:rFonts w:asciiTheme="majorBidi" w:hAnsiTheme="majorBidi" w:cstheme="majorBidi"/>
          <w:b/>
          <w:bCs/>
          <w:i/>
          <w:iCs/>
          <w:sz w:val="28"/>
          <w:szCs w:val="28"/>
        </w:rPr>
        <w:t>Figure 3: Tweets about Turkey and Hamas</w:t>
      </w:r>
      <w:r w:rsidRPr="000D05E4">
        <w:rPr>
          <w:rFonts w:asciiTheme="majorBidi" w:hAnsiTheme="majorBidi" w:cstheme="majorBidi"/>
          <w:b/>
          <w:bCs/>
          <w:i/>
          <w:iCs/>
          <w:sz w:val="28"/>
          <w:szCs w:val="28"/>
        </w:rPr>
        <w:t>.</w:t>
      </w:r>
    </w:p>
    <w:p w14:paraId="4ED8FE05" w14:textId="77777777" w:rsidR="008A38E8" w:rsidRPr="00126CC7" w:rsidRDefault="008A38E8" w:rsidP="008A38E8">
      <w:pPr>
        <w:jc w:val="both"/>
        <w:rPr>
          <w:rFonts w:asciiTheme="majorBidi" w:hAnsiTheme="majorBidi" w:cstheme="majorBidi"/>
          <w:color w:val="0432FF"/>
          <w:sz w:val="28"/>
          <w:szCs w:val="28"/>
        </w:rPr>
      </w:pPr>
      <w:r w:rsidRPr="00126CC7">
        <w:rPr>
          <w:rFonts w:asciiTheme="majorBidi" w:hAnsiTheme="majorBidi" w:cstheme="majorBidi"/>
          <w:noProof/>
          <w:color w:val="0432FF"/>
          <w:sz w:val="28"/>
          <w:szCs w:val="28"/>
        </w:rPr>
        <w:drawing>
          <wp:inline distT="0" distB="0" distL="0" distR="0" wp14:anchorId="2778D6C4" wp14:editId="0E858E1B">
            <wp:extent cx="5943600" cy="2308024"/>
            <wp:effectExtent l="12700" t="12700" r="12700" b="16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62372" cy="2315313"/>
                    </a:xfrm>
                    <a:prstGeom prst="rect">
                      <a:avLst/>
                    </a:prstGeom>
                    <a:ln>
                      <a:solidFill>
                        <a:schemeClr val="accent1"/>
                      </a:solidFill>
                    </a:ln>
                  </pic:spPr>
                </pic:pic>
              </a:graphicData>
            </a:graphic>
          </wp:inline>
        </w:drawing>
      </w:r>
    </w:p>
    <w:p w14:paraId="11F6FE9A" w14:textId="77777777" w:rsidR="008A38E8" w:rsidRPr="000D05E4" w:rsidRDefault="008A38E8" w:rsidP="008A38E8">
      <w:pPr>
        <w:jc w:val="both"/>
        <w:rPr>
          <w:rFonts w:asciiTheme="majorBidi" w:hAnsiTheme="majorBidi" w:cstheme="majorBidi"/>
          <w:sz w:val="28"/>
          <w:szCs w:val="28"/>
        </w:rPr>
      </w:pPr>
    </w:p>
    <w:p w14:paraId="714D837D" w14:textId="07027537" w:rsidR="008A38E8" w:rsidRDefault="008A38E8" w:rsidP="0071560F">
      <w:pPr>
        <w:jc w:val="both"/>
        <w:rPr>
          <w:rFonts w:asciiTheme="majorBidi" w:hAnsiTheme="majorBidi" w:cstheme="majorBidi"/>
          <w:sz w:val="28"/>
          <w:szCs w:val="28"/>
        </w:rPr>
      </w:pPr>
      <w:r w:rsidRPr="000D05E4">
        <w:rPr>
          <w:rFonts w:asciiTheme="majorBidi" w:hAnsiTheme="majorBidi" w:cstheme="majorBidi"/>
          <w:sz w:val="28"/>
          <w:szCs w:val="28"/>
        </w:rPr>
        <w:t xml:space="preserve">We can see </w:t>
      </w:r>
      <w:r w:rsidRPr="00126CC7">
        <w:rPr>
          <w:rFonts w:asciiTheme="majorBidi" w:hAnsiTheme="majorBidi" w:cstheme="majorBidi"/>
          <w:sz w:val="28"/>
          <w:szCs w:val="28"/>
        </w:rPr>
        <w:t xml:space="preserve">that Israel wants Erdogan to act on Hamas. However, Turkey says it will not abandon Palestinian support for closer ties to Israel. Generally, Turkish government supports Palestinians and Hamas </w:t>
      </w:r>
      <w:r w:rsidR="00B860A9" w:rsidRPr="00126CC7">
        <w:rPr>
          <w:rFonts w:asciiTheme="majorBidi" w:hAnsiTheme="majorBidi" w:cstheme="majorBidi"/>
          <w:sz w:val="28"/>
          <w:szCs w:val="28"/>
        </w:rPr>
        <w:t>particularly</w:t>
      </w:r>
      <w:r w:rsidRPr="00126CC7">
        <w:rPr>
          <w:rFonts w:asciiTheme="majorBidi" w:hAnsiTheme="majorBidi" w:cstheme="majorBidi"/>
          <w:sz w:val="28"/>
          <w:szCs w:val="28"/>
        </w:rPr>
        <w:t>. It hosts Hamas leader, Mr</w:t>
      </w:r>
      <w:r w:rsidR="00B860A9">
        <w:rPr>
          <w:rFonts w:asciiTheme="majorBidi" w:hAnsiTheme="majorBidi" w:cstheme="majorBidi"/>
          <w:sz w:val="28"/>
          <w:szCs w:val="28"/>
        </w:rPr>
        <w:t>.</w:t>
      </w:r>
      <w:r w:rsidRPr="00126CC7">
        <w:rPr>
          <w:rFonts w:asciiTheme="majorBidi" w:hAnsiTheme="majorBidi" w:cstheme="majorBidi"/>
          <w:sz w:val="28"/>
          <w:szCs w:val="28"/>
        </w:rPr>
        <w:t xml:space="preserve"> Ismail </w:t>
      </w:r>
      <w:proofErr w:type="spellStart"/>
      <w:r w:rsidRPr="00126CC7">
        <w:rPr>
          <w:rFonts w:asciiTheme="majorBidi" w:hAnsiTheme="majorBidi" w:cstheme="majorBidi"/>
          <w:sz w:val="28"/>
          <w:szCs w:val="28"/>
        </w:rPr>
        <w:t>Haniya</w:t>
      </w:r>
      <w:proofErr w:type="spellEnd"/>
      <w:r w:rsidRPr="00126CC7">
        <w:rPr>
          <w:rFonts w:asciiTheme="majorBidi" w:hAnsiTheme="majorBidi" w:cstheme="majorBidi"/>
          <w:sz w:val="28"/>
          <w:szCs w:val="28"/>
        </w:rPr>
        <w:t>. Moreover, the analysis shows that Hamas, mainly the military wing, is presented as causal agents of violent actions (negative representation). These actions are foregrounded as firing rockets into Israel. This meaning reveals the consequences of such actions in other to blame Hamas.</w:t>
      </w:r>
    </w:p>
    <w:p w14:paraId="50CE53B1" w14:textId="11CA2C98" w:rsidR="003B038B" w:rsidRDefault="003B038B" w:rsidP="0071560F">
      <w:pPr>
        <w:jc w:val="both"/>
        <w:rPr>
          <w:rFonts w:asciiTheme="majorBidi" w:hAnsiTheme="majorBidi" w:cstheme="majorBidi"/>
          <w:sz w:val="28"/>
          <w:szCs w:val="28"/>
        </w:rPr>
      </w:pPr>
    </w:p>
    <w:p w14:paraId="141D6B29" w14:textId="47A4B040" w:rsidR="001E4D8B" w:rsidRDefault="001E4D8B" w:rsidP="0071560F">
      <w:pPr>
        <w:jc w:val="both"/>
        <w:rPr>
          <w:rFonts w:asciiTheme="majorBidi" w:hAnsiTheme="majorBidi" w:cstheme="majorBidi"/>
          <w:sz w:val="28"/>
          <w:szCs w:val="28"/>
        </w:rPr>
      </w:pPr>
    </w:p>
    <w:p w14:paraId="140A7579" w14:textId="77777777" w:rsidR="001E4D8B" w:rsidRPr="00126CC7" w:rsidRDefault="001E4D8B" w:rsidP="0071560F">
      <w:pPr>
        <w:jc w:val="both"/>
        <w:rPr>
          <w:rFonts w:asciiTheme="majorBidi" w:hAnsiTheme="majorBidi" w:cstheme="majorBidi"/>
          <w:sz w:val="28"/>
          <w:szCs w:val="28"/>
        </w:rPr>
      </w:pPr>
    </w:p>
    <w:p w14:paraId="45BA49B2" w14:textId="58FDE753" w:rsidR="008A38E8" w:rsidRPr="00A05277" w:rsidRDefault="00A05277" w:rsidP="00A05277">
      <w:pPr>
        <w:ind w:firstLine="720"/>
        <w:jc w:val="both"/>
        <w:rPr>
          <w:rFonts w:asciiTheme="majorBidi" w:hAnsiTheme="majorBidi" w:cstheme="majorBidi"/>
          <w:b/>
          <w:bCs/>
          <w:i/>
          <w:iCs/>
          <w:sz w:val="28"/>
          <w:szCs w:val="28"/>
        </w:rPr>
      </w:pPr>
      <w:r w:rsidRPr="00126CC7">
        <w:rPr>
          <w:rFonts w:asciiTheme="majorBidi" w:hAnsiTheme="majorBidi" w:cstheme="majorBidi"/>
          <w:b/>
          <w:bCs/>
          <w:i/>
          <w:iCs/>
          <w:sz w:val="28"/>
          <w:szCs w:val="28"/>
        </w:rPr>
        <w:t>Figure 4: Tweets about Al-</w:t>
      </w:r>
      <w:proofErr w:type="spellStart"/>
      <w:r w:rsidRPr="00126CC7">
        <w:rPr>
          <w:rFonts w:asciiTheme="majorBidi" w:hAnsiTheme="majorBidi" w:cstheme="majorBidi"/>
          <w:b/>
          <w:bCs/>
          <w:i/>
          <w:iCs/>
          <w:sz w:val="28"/>
          <w:szCs w:val="28"/>
        </w:rPr>
        <w:t>Qssam</w:t>
      </w:r>
      <w:proofErr w:type="spellEnd"/>
      <w:r w:rsidRPr="00126CC7">
        <w:rPr>
          <w:rFonts w:asciiTheme="majorBidi" w:hAnsiTheme="majorBidi" w:cstheme="majorBidi"/>
          <w:b/>
          <w:bCs/>
          <w:i/>
          <w:iCs/>
          <w:sz w:val="28"/>
          <w:szCs w:val="28"/>
        </w:rPr>
        <w:t>.</w:t>
      </w:r>
    </w:p>
    <w:p w14:paraId="16AA121A" w14:textId="77777777" w:rsidR="008A38E8" w:rsidRPr="00126CC7" w:rsidRDefault="008A38E8" w:rsidP="008A38E8">
      <w:pPr>
        <w:jc w:val="both"/>
        <w:rPr>
          <w:rFonts w:asciiTheme="majorBidi" w:hAnsiTheme="majorBidi" w:cstheme="majorBidi"/>
          <w:color w:val="0432FF"/>
          <w:sz w:val="28"/>
          <w:szCs w:val="28"/>
        </w:rPr>
      </w:pPr>
      <w:r w:rsidRPr="00126CC7">
        <w:rPr>
          <w:rFonts w:asciiTheme="majorBidi" w:hAnsiTheme="majorBidi" w:cstheme="majorBidi"/>
          <w:noProof/>
          <w:color w:val="0432FF"/>
          <w:sz w:val="28"/>
          <w:szCs w:val="28"/>
        </w:rPr>
        <w:drawing>
          <wp:inline distT="0" distB="0" distL="0" distR="0" wp14:anchorId="168C0E4A" wp14:editId="563C4CEA">
            <wp:extent cx="5943600" cy="1949209"/>
            <wp:effectExtent l="12700" t="12700" r="1270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80018" cy="1961152"/>
                    </a:xfrm>
                    <a:prstGeom prst="rect">
                      <a:avLst/>
                    </a:prstGeom>
                    <a:ln>
                      <a:solidFill>
                        <a:schemeClr val="accent1"/>
                      </a:solidFill>
                    </a:ln>
                  </pic:spPr>
                </pic:pic>
              </a:graphicData>
            </a:graphic>
          </wp:inline>
        </w:drawing>
      </w:r>
    </w:p>
    <w:p w14:paraId="2E49388A" w14:textId="77777777" w:rsidR="008A38E8" w:rsidRPr="00126CC7" w:rsidRDefault="008A38E8" w:rsidP="008A38E8">
      <w:pPr>
        <w:jc w:val="both"/>
        <w:rPr>
          <w:rFonts w:asciiTheme="majorBidi" w:hAnsiTheme="majorBidi" w:cstheme="majorBidi"/>
          <w:sz w:val="28"/>
          <w:szCs w:val="28"/>
        </w:rPr>
      </w:pPr>
    </w:p>
    <w:p w14:paraId="2F105733" w14:textId="77A01344" w:rsidR="008A38E8" w:rsidRPr="009E31FE" w:rsidRDefault="008A38E8" w:rsidP="009E31FE">
      <w:pPr>
        <w:jc w:val="both"/>
        <w:rPr>
          <w:rFonts w:asciiTheme="majorBidi" w:eastAsiaTheme="minorHAnsi" w:hAnsiTheme="majorBidi" w:cstheme="majorBidi"/>
          <w:sz w:val="28"/>
          <w:szCs w:val="28"/>
        </w:rPr>
      </w:pPr>
      <w:r w:rsidRPr="00126CC7">
        <w:rPr>
          <w:rFonts w:asciiTheme="majorBidi" w:hAnsiTheme="majorBidi" w:cstheme="majorBidi"/>
          <w:sz w:val="28"/>
          <w:szCs w:val="28"/>
        </w:rPr>
        <w:lastRenderedPageBreak/>
        <w:t>The analysis shows that the tweets focus on Hamas’s actors. Since the activities of Hamas and its military wing (Al-</w:t>
      </w:r>
      <w:proofErr w:type="spellStart"/>
      <w:r w:rsidRPr="00126CC7">
        <w:rPr>
          <w:rFonts w:asciiTheme="majorBidi" w:hAnsiTheme="majorBidi" w:cstheme="majorBidi"/>
          <w:sz w:val="28"/>
          <w:szCs w:val="28"/>
        </w:rPr>
        <w:t>Qassam</w:t>
      </w:r>
      <w:proofErr w:type="spellEnd"/>
      <w:r w:rsidRPr="00126CC7">
        <w:rPr>
          <w:rFonts w:asciiTheme="majorBidi" w:hAnsiTheme="majorBidi" w:cstheme="majorBidi"/>
          <w:sz w:val="28"/>
          <w:szCs w:val="28"/>
        </w:rPr>
        <w:t xml:space="preserve"> brigades) are viewed as </w:t>
      </w:r>
      <w:r w:rsidR="004F7460" w:rsidRPr="00126CC7">
        <w:rPr>
          <w:rFonts w:asciiTheme="majorBidi" w:hAnsiTheme="majorBidi" w:cstheme="majorBidi"/>
          <w:sz w:val="28"/>
          <w:szCs w:val="28"/>
        </w:rPr>
        <w:t>self-defense</w:t>
      </w:r>
      <w:r w:rsidRPr="00126CC7">
        <w:rPr>
          <w:rFonts w:asciiTheme="majorBidi" w:hAnsiTheme="majorBidi" w:cstheme="majorBidi"/>
          <w:sz w:val="28"/>
          <w:szCs w:val="28"/>
        </w:rPr>
        <w:t xml:space="preserve"> and could be naturally national </w:t>
      </w:r>
      <w:r w:rsidR="004F7460" w:rsidRPr="00126CC7">
        <w:rPr>
          <w:rFonts w:asciiTheme="majorBidi" w:hAnsiTheme="majorBidi" w:cstheme="majorBidi"/>
          <w:sz w:val="28"/>
          <w:szCs w:val="28"/>
        </w:rPr>
        <w:t>assignmen</w:t>
      </w:r>
      <w:r w:rsidR="004F7460">
        <w:rPr>
          <w:rFonts w:asciiTheme="majorBidi" w:hAnsiTheme="majorBidi" w:cstheme="majorBidi"/>
          <w:sz w:val="28"/>
          <w:szCs w:val="28"/>
        </w:rPr>
        <w:t>t</w:t>
      </w:r>
      <w:r w:rsidR="004F7460" w:rsidRPr="00126CC7">
        <w:rPr>
          <w:rFonts w:asciiTheme="majorBidi" w:hAnsiTheme="majorBidi" w:cstheme="majorBidi"/>
          <w:sz w:val="28"/>
          <w:szCs w:val="28"/>
        </w:rPr>
        <w:t>s</w:t>
      </w:r>
      <w:r w:rsidRPr="00126CC7">
        <w:rPr>
          <w:rFonts w:asciiTheme="majorBidi" w:hAnsiTheme="majorBidi" w:cstheme="majorBidi"/>
          <w:sz w:val="28"/>
          <w:szCs w:val="28"/>
        </w:rPr>
        <w:t>, their actions are generally represented as violent and terrorist. On contrary, such meanings would make Israel’s illegal actions are not condemnable.</w:t>
      </w:r>
      <w:r w:rsidR="008557E3" w:rsidRPr="00126CC7">
        <w:rPr>
          <w:rFonts w:asciiTheme="majorBidi" w:hAnsiTheme="majorBidi" w:cstheme="majorBidi"/>
          <w:sz w:val="28"/>
          <w:szCs w:val="28"/>
        </w:rPr>
        <w:t xml:space="preserve"> </w:t>
      </w:r>
      <w:r w:rsidRPr="00126CC7">
        <w:rPr>
          <w:rFonts w:asciiTheme="majorBidi" w:hAnsiTheme="majorBidi" w:cstheme="majorBidi"/>
          <w:sz w:val="28"/>
          <w:szCs w:val="28"/>
        </w:rPr>
        <w:fldChar w:fldCharType="begin"/>
      </w:r>
      <w:r w:rsidRPr="00126CC7">
        <w:rPr>
          <w:rFonts w:asciiTheme="majorBidi" w:hAnsiTheme="majorBidi" w:cstheme="majorBidi"/>
          <w:sz w:val="28"/>
          <w:szCs w:val="28"/>
        </w:rPr>
        <w:instrText xml:space="preserve"> ADDIN EN.CITE &lt;EndNote&gt;&lt;Cite&gt;&lt;Author&gt;Tasseron&lt;/Author&gt;&lt;Year&gt;2021&lt;/Year&gt;&lt;RecNum&gt;61&lt;/RecNum&gt;&lt;Pages&gt;10&lt;/Pages&gt;&lt;DisplayText&gt;(Tasseron, 2021, p. 10)&lt;/DisplayText&gt;&lt;record&gt;&lt;rec-number&gt;61&lt;/rec-number&gt;&lt;foreign-keys&gt;&lt;key app="EN" db-id="wf5d5ws2gs5x2see5p1xvzp2pv2fa2vxefw2" timestamp="1645723969"&gt;61&lt;/key&gt;&lt;/foreign-keys&gt;&lt;ref-type name="Journal Article"&gt;17&lt;/ref-type&gt;&lt;contributors&gt;&lt;authors&gt;&lt;author&gt;Tasseron, Michael&lt;/author&gt;&lt;/authors&gt;&lt;/contributors&gt;&lt;titles&gt;&lt;title&gt;The semiotics of visual and textual legitimacy in the 2014 Gaza war&lt;/title&gt;&lt;secondary-title&gt;Social Semiotics&lt;/secondary-title&gt;&lt;/titles&gt;&lt;periodical&gt;&lt;full-title&gt;Social Semiotics&lt;/full-title&gt;&lt;/periodical&gt;&lt;pages&gt;1-21&lt;/pages&gt;&lt;dates&gt;&lt;year&gt;2021&lt;/year&gt;&lt;/dates&gt;&lt;isbn&gt;1035-0330&lt;/isbn&gt;&lt;urls&gt;&lt;/urls&gt;&lt;/record&gt;&lt;/Cite&gt;&lt;/EndNote&gt;</w:instrText>
      </w:r>
      <w:r w:rsidRPr="00126CC7">
        <w:rPr>
          <w:rFonts w:asciiTheme="majorBidi" w:hAnsiTheme="majorBidi" w:cstheme="majorBidi"/>
          <w:sz w:val="28"/>
          <w:szCs w:val="28"/>
        </w:rPr>
        <w:fldChar w:fldCharType="separate"/>
      </w:r>
      <w:r w:rsidRPr="00126CC7">
        <w:rPr>
          <w:rFonts w:asciiTheme="majorBidi" w:hAnsiTheme="majorBidi" w:cstheme="majorBidi"/>
          <w:noProof/>
          <w:sz w:val="28"/>
          <w:szCs w:val="28"/>
        </w:rPr>
        <w:t>(Tasseron, 2021, p. 10)</w:t>
      </w:r>
      <w:r w:rsidRPr="00126CC7">
        <w:rPr>
          <w:rFonts w:asciiTheme="majorBidi" w:hAnsiTheme="majorBidi" w:cstheme="majorBidi"/>
          <w:sz w:val="28"/>
          <w:szCs w:val="28"/>
        </w:rPr>
        <w:fldChar w:fldCharType="end"/>
      </w:r>
      <w:r w:rsidRPr="00126CC7">
        <w:rPr>
          <w:rFonts w:asciiTheme="majorBidi" w:hAnsiTheme="majorBidi" w:cstheme="majorBidi"/>
          <w:sz w:val="28"/>
          <w:szCs w:val="28"/>
        </w:rPr>
        <w:t xml:space="preserve"> </w:t>
      </w:r>
      <w:r w:rsidRPr="00126CC7">
        <w:rPr>
          <w:rFonts w:asciiTheme="majorBidi" w:eastAsiaTheme="minorHAnsi" w:hAnsiTheme="majorBidi" w:cstheme="majorBidi"/>
          <w:sz w:val="28"/>
          <w:szCs w:val="28"/>
        </w:rPr>
        <w:t xml:space="preserve">The lexical constructions used for this purpose such as terror army, terror targets and terror sites not only depict Hamas negatively, </w:t>
      </w:r>
      <w:r w:rsidR="00901D4A" w:rsidRPr="00126CC7">
        <w:rPr>
          <w:rFonts w:asciiTheme="majorBidi" w:eastAsiaTheme="minorHAnsi" w:hAnsiTheme="majorBidi" w:cstheme="majorBidi"/>
          <w:sz w:val="28"/>
          <w:szCs w:val="28"/>
        </w:rPr>
        <w:t>but also,</w:t>
      </w:r>
      <w:r w:rsidR="00901D4A">
        <w:rPr>
          <w:rFonts w:asciiTheme="majorBidi" w:eastAsiaTheme="minorHAnsi" w:hAnsiTheme="majorBidi" w:cstheme="majorBidi"/>
          <w:sz w:val="28"/>
          <w:szCs w:val="28"/>
        </w:rPr>
        <w:t xml:space="preserve"> </w:t>
      </w:r>
      <w:r w:rsidR="00901D4A" w:rsidRPr="00126CC7">
        <w:rPr>
          <w:rFonts w:asciiTheme="majorBidi" w:eastAsiaTheme="minorHAnsi" w:hAnsiTheme="majorBidi" w:cstheme="majorBidi"/>
          <w:sz w:val="28"/>
          <w:szCs w:val="28"/>
        </w:rPr>
        <w:t>they</w:t>
      </w:r>
      <w:r w:rsidRPr="00126CC7">
        <w:rPr>
          <w:rFonts w:asciiTheme="majorBidi" w:eastAsiaTheme="minorHAnsi" w:hAnsiTheme="majorBidi" w:cstheme="majorBidi"/>
          <w:sz w:val="28"/>
          <w:szCs w:val="28"/>
        </w:rPr>
        <w:t xml:space="preserve"> have a de-legitimating function. In addition, Hamas’</w:t>
      </w:r>
      <w:r w:rsidR="00901D4A">
        <w:rPr>
          <w:rFonts w:asciiTheme="majorBidi" w:eastAsiaTheme="minorHAnsi" w:hAnsiTheme="majorBidi" w:cstheme="majorBidi"/>
          <w:sz w:val="28"/>
          <w:szCs w:val="28"/>
        </w:rPr>
        <w:t>s</w:t>
      </w:r>
      <w:r w:rsidRPr="00126CC7">
        <w:rPr>
          <w:rFonts w:asciiTheme="majorBidi" w:eastAsiaTheme="minorHAnsi" w:hAnsiTheme="majorBidi" w:cstheme="majorBidi"/>
          <w:sz w:val="28"/>
          <w:szCs w:val="28"/>
        </w:rPr>
        <w:t xml:space="preserve"> capabilities are elevated by describing them as an army, and Israel respond</w:t>
      </w:r>
      <w:r w:rsidR="009E31FE">
        <w:rPr>
          <w:rFonts w:asciiTheme="majorBidi" w:eastAsiaTheme="minorHAnsi" w:hAnsiTheme="majorBidi" w:cstheme="majorBidi"/>
          <w:sz w:val="28"/>
          <w:szCs w:val="28"/>
        </w:rPr>
        <w:t>s</w:t>
      </w:r>
      <w:r w:rsidRPr="00126CC7">
        <w:rPr>
          <w:rFonts w:asciiTheme="majorBidi" w:eastAsiaTheme="minorHAnsi" w:hAnsiTheme="majorBidi" w:cstheme="majorBidi"/>
          <w:sz w:val="28"/>
          <w:szCs w:val="28"/>
        </w:rPr>
        <w:t xml:space="preserve"> to</w:t>
      </w:r>
      <w:r w:rsidR="009E31FE">
        <w:rPr>
          <w:rFonts w:asciiTheme="majorBidi" w:eastAsiaTheme="minorHAnsi" w:hAnsiTheme="majorBidi" w:cstheme="majorBidi"/>
          <w:sz w:val="28"/>
          <w:szCs w:val="28"/>
        </w:rPr>
        <w:t xml:space="preserve"> </w:t>
      </w:r>
      <w:r w:rsidRPr="00126CC7">
        <w:rPr>
          <w:rFonts w:asciiTheme="majorBidi" w:eastAsiaTheme="minorHAnsi" w:hAnsiTheme="majorBidi" w:cstheme="majorBidi"/>
          <w:sz w:val="28"/>
          <w:szCs w:val="28"/>
        </w:rPr>
        <w:t>rocket</w:t>
      </w:r>
      <w:r w:rsidR="009E31FE">
        <w:rPr>
          <w:rFonts w:asciiTheme="majorBidi" w:eastAsiaTheme="minorHAnsi" w:hAnsiTheme="majorBidi" w:cstheme="majorBidi"/>
          <w:sz w:val="28"/>
          <w:szCs w:val="28"/>
        </w:rPr>
        <w:t>s</w:t>
      </w:r>
      <w:r w:rsidRPr="00126CC7">
        <w:rPr>
          <w:rFonts w:asciiTheme="majorBidi" w:eastAsiaTheme="minorHAnsi" w:hAnsiTheme="majorBidi" w:cstheme="majorBidi"/>
          <w:sz w:val="28"/>
          <w:szCs w:val="28"/>
        </w:rPr>
        <w:t xml:space="preserve">. </w:t>
      </w:r>
      <w:r w:rsidR="009E31FE">
        <w:rPr>
          <w:rFonts w:asciiTheme="majorBidi" w:eastAsiaTheme="minorHAnsi" w:hAnsiTheme="majorBidi" w:cstheme="majorBidi"/>
          <w:sz w:val="28"/>
          <w:szCs w:val="28"/>
        </w:rPr>
        <w:t xml:space="preserve">This kind of representation exaggerates the ability of Hamas. </w:t>
      </w:r>
      <w:r w:rsidRPr="00126CC7">
        <w:rPr>
          <w:rFonts w:asciiTheme="majorBidi" w:eastAsiaTheme="minorHAnsi" w:hAnsiTheme="majorBidi" w:cstheme="majorBidi"/>
          <w:sz w:val="28"/>
          <w:szCs w:val="28"/>
        </w:rPr>
        <w:t>Hamas is a non-state actor (Lind 2004) without conventional military capabilities (see McLaughlin 2016). In fighting against this significant terrorist threat in Gaza, the discourse conveys that Israel is purportedly embarking on legitimate military actions.</w:t>
      </w:r>
    </w:p>
    <w:p w14:paraId="7CF3AD12" w14:textId="77777777" w:rsidR="008557E3" w:rsidRPr="00126CC7" w:rsidRDefault="008557E3" w:rsidP="005A649C">
      <w:pPr>
        <w:jc w:val="both"/>
        <w:rPr>
          <w:rFonts w:asciiTheme="majorBidi" w:hAnsiTheme="majorBidi" w:cstheme="majorBidi"/>
          <w:color w:val="0432FF"/>
          <w:spacing w:val="8"/>
          <w:sz w:val="28"/>
          <w:szCs w:val="28"/>
        </w:rPr>
      </w:pPr>
    </w:p>
    <w:p w14:paraId="6F180AD7" w14:textId="6636DC45" w:rsidR="0009314D" w:rsidRPr="00126CC7" w:rsidRDefault="0009314D" w:rsidP="006A49C3">
      <w:pPr>
        <w:pStyle w:val="Heading2"/>
      </w:pPr>
      <w:r w:rsidRPr="00126CC7">
        <w:t>The multimodal Discourse Analysis</w:t>
      </w:r>
    </w:p>
    <w:p w14:paraId="46DB2AA7" w14:textId="54479B34" w:rsidR="00930FAE" w:rsidRDefault="008B5453" w:rsidP="00930FAE">
      <w:pPr>
        <w:pStyle w:val="BodyText"/>
        <w:rPr>
          <w:rFonts w:asciiTheme="majorBidi" w:hAnsiTheme="majorBidi" w:cstheme="majorBidi"/>
          <w:sz w:val="28"/>
          <w:szCs w:val="28"/>
        </w:rPr>
      </w:pPr>
      <w:r>
        <w:rPr>
          <w:rFonts w:asciiTheme="majorBidi" w:hAnsiTheme="majorBidi" w:cstheme="majorBidi"/>
          <w:sz w:val="28"/>
          <w:szCs w:val="28"/>
        </w:rPr>
        <w:t>Hamas’s</w:t>
      </w:r>
      <w:r w:rsidR="00930FAE" w:rsidRPr="00126CC7">
        <w:rPr>
          <w:rFonts w:asciiTheme="majorBidi" w:hAnsiTheme="majorBidi" w:cstheme="majorBidi"/>
          <w:sz w:val="28"/>
          <w:szCs w:val="28"/>
        </w:rPr>
        <w:t xml:space="preserve"> representative discourse of resistance is supported by multimodal discursive strategies. The main actor seen in the posters (figure </w:t>
      </w:r>
      <w:r w:rsidR="00786538" w:rsidRPr="00126CC7">
        <w:rPr>
          <w:rFonts w:asciiTheme="majorBidi" w:hAnsiTheme="majorBidi" w:cstheme="majorBidi"/>
          <w:sz w:val="28"/>
          <w:szCs w:val="28"/>
        </w:rPr>
        <w:t>5</w:t>
      </w:r>
      <w:r w:rsidR="00930FAE" w:rsidRPr="00126CC7">
        <w:rPr>
          <w:rFonts w:asciiTheme="majorBidi" w:hAnsiTheme="majorBidi" w:cstheme="majorBidi"/>
          <w:sz w:val="28"/>
          <w:szCs w:val="28"/>
        </w:rPr>
        <w:t>) is</w:t>
      </w:r>
      <w:r w:rsidR="00930FAE" w:rsidRPr="000D05E4">
        <w:rPr>
          <w:rFonts w:asciiTheme="majorBidi" w:hAnsiTheme="majorBidi" w:cstheme="majorBidi"/>
          <w:sz w:val="28"/>
          <w:szCs w:val="28"/>
        </w:rPr>
        <w:t xml:space="preserve"> the military </w:t>
      </w:r>
      <w:r w:rsidR="00930FAE" w:rsidRPr="000D05E4">
        <w:rPr>
          <w:rFonts w:asciiTheme="majorBidi" w:hAnsiTheme="majorBidi" w:cstheme="majorBidi"/>
          <w:color w:val="000000"/>
          <w:sz w:val="28"/>
          <w:szCs w:val="28"/>
          <w:shd w:val="clear" w:color="auto" w:fill="F9F9F9"/>
        </w:rPr>
        <w:t xml:space="preserve">spokesman of the </w:t>
      </w:r>
      <w:proofErr w:type="spellStart"/>
      <w:r w:rsidR="00930FAE" w:rsidRPr="000D05E4">
        <w:rPr>
          <w:rFonts w:asciiTheme="majorBidi" w:hAnsiTheme="majorBidi" w:cstheme="majorBidi"/>
          <w:color w:val="000000"/>
          <w:sz w:val="28"/>
          <w:szCs w:val="28"/>
          <w:shd w:val="clear" w:color="auto" w:fill="F9F9F9"/>
        </w:rPr>
        <w:t>Izz</w:t>
      </w:r>
      <w:proofErr w:type="spellEnd"/>
      <w:r w:rsidR="00930FAE" w:rsidRPr="000D05E4">
        <w:rPr>
          <w:rFonts w:asciiTheme="majorBidi" w:hAnsiTheme="majorBidi" w:cstheme="majorBidi"/>
          <w:color w:val="000000"/>
          <w:sz w:val="28"/>
          <w:szCs w:val="28"/>
          <w:shd w:val="clear" w:color="auto" w:fill="F9F9F9"/>
        </w:rPr>
        <w:t xml:space="preserve"> ad-Din al-</w:t>
      </w:r>
      <w:proofErr w:type="spellStart"/>
      <w:r w:rsidR="00930FAE" w:rsidRPr="000D05E4">
        <w:rPr>
          <w:rFonts w:asciiTheme="majorBidi" w:hAnsiTheme="majorBidi" w:cstheme="majorBidi"/>
          <w:color w:val="000000"/>
          <w:sz w:val="28"/>
          <w:szCs w:val="28"/>
          <w:shd w:val="clear" w:color="auto" w:fill="F9F9F9"/>
        </w:rPr>
        <w:t>Qassam</w:t>
      </w:r>
      <w:proofErr w:type="spellEnd"/>
      <w:r w:rsidR="00930FAE" w:rsidRPr="000D05E4">
        <w:rPr>
          <w:rFonts w:asciiTheme="majorBidi" w:hAnsiTheme="majorBidi" w:cstheme="majorBidi"/>
          <w:color w:val="000000"/>
          <w:sz w:val="28"/>
          <w:szCs w:val="28"/>
          <w:shd w:val="clear" w:color="auto" w:fill="F9F9F9"/>
        </w:rPr>
        <w:t xml:space="preserve"> Brigades, the military wing of Hamas.</w:t>
      </w:r>
      <w:r w:rsidR="00930FAE" w:rsidRPr="000D05E4">
        <w:rPr>
          <w:rFonts w:asciiTheme="majorBidi" w:hAnsiTheme="majorBidi" w:cstheme="majorBidi"/>
          <w:sz w:val="28"/>
          <w:szCs w:val="28"/>
        </w:rPr>
        <w:t xml:space="preserve"> He is called Abu </w:t>
      </w:r>
      <w:proofErr w:type="spellStart"/>
      <w:r w:rsidR="00930FAE" w:rsidRPr="000D05E4">
        <w:rPr>
          <w:rFonts w:asciiTheme="majorBidi" w:hAnsiTheme="majorBidi" w:cstheme="majorBidi"/>
          <w:sz w:val="28"/>
          <w:szCs w:val="28"/>
        </w:rPr>
        <w:t>Ubaida</w:t>
      </w:r>
      <w:proofErr w:type="spellEnd"/>
      <w:r w:rsidR="00930FAE" w:rsidRPr="000D05E4">
        <w:rPr>
          <w:rFonts w:asciiTheme="majorBidi" w:hAnsiTheme="majorBidi" w:cstheme="majorBidi"/>
          <w:sz w:val="28"/>
          <w:szCs w:val="28"/>
        </w:rPr>
        <w:t xml:space="preserve">. This man becomes an icon for Hamas and for the Palestinian resistance not only during the war times, but also during all troubles and events. </w:t>
      </w:r>
    </w:p>
    <w:p w14:paraId="62AA4896" w14:textId="31CC7850" w:rsidR="00A05277" w:rsidRDefault="00A05277" w:rsidP="00930FAE">
      <w:pPr>
        <w:pStyle w:val="BodyText"/>
        <w:rPr>
          <w:rFonts w:asciiTheme="majorBidi" w:hAnsiTheme="majorBidi" w:cstheme="majorBidi"/>
          <w:sz w:val="28"/>
          <w:szCs w:val="28"/>
        </w:rPr>
      </w:pPr>
    </w:p>
    <w:p w14:paraId="61CD8C01" w14:textId="77777777" w:rsidR="009D077A" w:rsidRPr="000D05E4" w:rsidRDefault="009D077A" w:rsidP="009D077A">
      <w:pPr>
        <w:pStyle w:val="BodyText"/>
        <w:rPr>
          <w:rFonts w:asciiTheme="majorBidi" w:hAnsiTheme="majorBidi" w:cstheme="majorBidi"/>
          <w:b/>
          <w:bCs/>
          <w:i/>
          <w:iCs/>
          <w:sz w:val="28"/>
          <w:szCs w:val="28"/>
        </w:rPr>
      </w:pPr>
      <w:r w:rsidRPr="000D05E4">
        <w:rPr>
          <w:rFonts w:asciiTheme="majorBidi" w:hAnsiTheme="majorBidi" w:cstheme="majorBidi"/>
          <w:b/>
          <w:bCs/>
          <w:i/>
          <w:iCs/>
          <w:sz w:val="28"/>
          <w:szCs w:val="28"/>
        </w:rPr>
        <w:t xml:space="preserve">Figure </w:t>
      </w:r>
      <w:r>
        <w:rPr>
          <w:rFonts w:asciiTheme="majorBidi" w:hAnsiTheme="majorBidi" w:cstheme="majorBidi"/>
          <w:b/>
          <w:bCs/>
          <w:i/>
          <w:iCs/>
          <w:sz w:val="28"/>
          <w:szCs w:val="28"/>
        </w:rPr>
        <w:t>5</w:t>
      </w:r>
      <w:r w:rsidRPr="000D05E4">
        <w:rPr>
          <w:rFonts w:asciiTheme="majorBidi" w:hAnsiTheme="majorBidi" w:cstheme="majorBidi"/>
          <w:b/>
          <w:bCs/>
          <w:i/>
          <w:iCs/>
          <w:sz w:val="28"/>
          <w:szCs w:val="28"/>
        </w:rPr>
        <w:t xml:space="preserve">: the military spokesman of the </w:t>
      </w:r>
      <w:proofErr w:type="spellStart"/>
      <w:r w:rsidRPr="000D05E4">
        <w:rPr>
          <w:rFonts w:asciiTheme="majorBidi" w:hAnsiTheme="majorBidi" w:cstheme="majorBidi"/>
          <w:b/>
          <w:bCs/>
          <w:i/>
          <w:iCs/>
          <w:sz w:val="28"/>
          <w:szCs w:val="28"/>
        </w:rPr>
        <w:t>Izz</w:t>
      </w:r>
      <w:proofErr w:type="spellEnd"/>
      <w:r w:rsidRPr="000D05E4">
        <w:rPr>
          <w:rFonts w:asciiTheme="majorBidi" w:hAnsiTheme="majorBidi" w:cstheme="majorBidi"/>
          <w:b/>
          <w:bCs/>
          <w:i/>
          <w:iCs/>
          <w:sz w:val="28"/>
          <w:szCs w:val="28"/>
        </w:rPr>
        <w:t xml:space="preserve"> ad-Din al-</w:t>
      </w:r>
      <w:proofErr w:type="spellStart"/>
      <w:r w:rsidRPr="000D05E4">
        <w:rPr>
          <w:rFonts w:asciiTheme="majorBidi" w:hAnsiTheme="majorBidi" w:cstheme="majorBidi"/>
          <w:b/>
          <w:bCs/>
          <w:i/>
          <w:iCs/>
          <w:sz w:val="28"/>
          <w:szCs w:val="28"/>
        </w:rPr>
        <w:t>Qassam</w:t>
      </w:r>
      <w:proofErr w:type="spellEnd"/>
      <w:r w:rsidRPr="000D05E4">
        <w:rPr>
          <w:rFonts w:asciiTheme="majorBidi" w:hAnsiTheme="majorBidi" w:cstheme="majorBidi"/>
          <w:b/>
          <w:bCs/>
          <w:i/>
          <w:iCs/>
          <w:sz w:val="28"/>
          <w:szCs w:val="28"/>
        </w:rPr>
        <w:t xml:space="preserve"> Brigades </w:t>
      </w:r>
    </w:p>
    <w:p w14:paraId="2580DD2E" w14:textId="77777777" w:rsidR="009D077A" w:rsidRPr="000D05E4" w:rsidRDefault="009D077A" w:rsidP="009D077A">
      <w:pPr>
        <w:pStyle w:val="BodyText"/>
        <w:rPr>
          <w:rFonts w:asciiTheme="majorBidi" w:hAnsiTheme="majorBidi" w:cstheme="majorBidi"/>
          <w:sz w:val="28"/>
          <w:szCs w:val="28"/>
        </w:rPr>
      </w:pPr>
      <w:r w:rsidRPr="000D05E4">
        <w:rPr>
          <w:rFonts w:asciiTheme="majorBidi" w:hAnsiTheme="majorBidi" w:cstheme="majorBidi"/>
          <w:noProof/>
          <w:sz w:val="28"/>
          <w:szCs w:val="28"/>
        </w:rPr>
        <w:drawing>
          <wp:inline distT="0" distB="0" distL="0" distR="0" wp14:anchorId="6DCBF0F2" wp14:editId="36DFA9BC">
            <wp:extent cx="6086475" cy="2461166"/>
            <wp:effectExtent l="0" t="0" r="0" b="3175"/>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6158359" cy="2490233"/>
                    </a:xfrm>
                    <a:prstGeom prst="rect">
                      <a:avLst/>
                    </a:prstGeom>
                  </pic:spPr>
                </pic:pic>
              </a:graphicData>
            </a:graphic>
          </wp:inline>
        </w:drawing>
      </w:r>
    </w:p>
    <w:p w14:paraId="1436D7D2" w14:textId="77777777" w:rsidR="008B5453" w:rsidRPr="008B5453" w:rsidRDefault="009D077A" w:rsidP="008B5453">
      <w:pPr>
        <w:pStyle w:val="BodyText"/>
        <w:bidi/>
        <w:rPr>
          <w:rFonts w:asciiTheme="majorBidi" w:hAnsiTheme="majorBidi" w:cstheme="majorBidi"/>
          <w:sz w:val="22"/>
          <w:szCs w:val="22"/>
        </w:rPr>
      </w:pPr>
      <w:r w:rsidRPr="008B5453">
        <w:rPr>
          <w:rFonts w:asciiTheme="majorBidi" w:hAnsiTheme="majorBidi" w:cstheme="majorBidi"/>
          <w:sz w:val="22"/>
          <w:szCs w:val="22"/>
          <w:rtl/>
        </w:rPr>
        <w:t xml:space="preserve">نقول وبشكل واضح بأننا قد أعددنا ضربة تغطي كل فلسطين من حيفا حتى رامون ولكننا استجبنا لوقف إطلاق النار لنرقب سلوك العدو حتى الساعة ٢ من فجر </w:t>
      </w:r>
      <w:proofErr w:type="gramStart"/>
      <w:r w:rsidRPr="008B5453">
        <w:rPr>
          <w:rFonts w:asciiTheme="majorBidi" w:hAnsiTheme="majorBidi" w:cstheme="majorBidi"/>
          <w:sz w:val="22"/>
          <w:szCs w:val="22"/>
          <w:rtl/>
        </w:rPr>
        <w:t>الجمعة</w:t>
      </w:r>
      <w:r w:rsidRPr="008B5453">
        <w:rPr>
          <w:rFonts w:asciiTheme="majorBidi" w:hAnsiTheme="majorBidi" w:cstheme="majorBidi"/>
          <w:sz w:val="22"/>
          <w:szCs w:val="22"/>
        </w:rPr>
        <w:t xml:space="preserve"> )</w:t>
      </w:r>
      <w:proofErr w:type="gramEnd"/>
      <w:r w:rsidRPr="008B5453">
        <w:rPr>
          <w:rFonts w:asciiTheme="majorBidi" w:hAnsiTheme="majorBidi" w:cstheme="majorBidi"/>
          <w:sz w:val="22"/>
          <w:szCs w:val="22"/>
        </w:rPr>
        <w:t xml:space="preserve"> </w:t>
      </w:r>
      <w:r w:rsidRPr="008B5453">
        <w:rPr>
          <w:rFonts w:asciiTheme="majorBidi" w:hAnsiTheme="majorBidi" w:cstheme="majorBidi"/>
          <w:sz w:val="22"/>
          <w:szCs w:val="22"/>
          <w:rtl/>
        </w:rPr>
        <w:t>أبو عبيدة، الناطق العسكري باسم كتائب القسام)</w:t>
      </w:r>
    </w:p>
    <w:p w14:paraId="5CC5AC18" w14:textId="17024891" w:rsidR="008B5453" w:rsidRDefault="009D077A" w:rsidP="008B5453">
      <w:pPr>
        <w:pStyle w:val="BodyText"/>
        <w:rPr>
          <w:rFonts w:asciiTheme="majorBidi" w:hAnsiTheme="majorBidi" w:cstheme="majorBidi"/>
          <w:sz w:val="22"/>
          <w:szCs w:val="22"/>
        </w:rPr>
      </w:pPr>
      <w:r w:rsidRPr="008B5453">
        <w:rPr>
          <w:rFonts w:asciiTheme="majorBidi" w:hAnsiTheme="majorBidi" w:cstheme="majorBidi"/>
          <w:sz w:val="22"/>
          <w:szCs w:val="22"/>
        </w:rPr>
        <w:t xml:space="preserve">We clearly say that we have prepared a strike that will cover all Palestine from Haifa to Ramon, but we have responded to a ceasefire to observe the enemy’s behavior until 2 a.m. on Friday (Abu </w:t>
      </w:r>
      <w:proofErr w:type="spellStart"/>
      <w:r w:rsidRPr="008B5453">
        <w:rPr>
          <w:rFonts w:asciiTheme="majorBidi" w:hAnsiTheme="majorBidi" w:cstheme="majorBidi"/>
          <w:sz w:val="22"/>
          <w:szCs w:val="22"/>
        </w:rPr>
        <w:t>Ubeida</w:t>
      </w:r>
      <w:proofErr w:type="spellEnd"/>
      <w:r w:rsidRPr="008B5453">
        <w:rPr>
          <w:rFonts w:asciiTheme="majorBidi" w:hAnsiTheme="majorBidi" w:cstheme="majorBidi"/>
          <w:sz w:val="22"/>
          <w:szCs w:val="22"/>
        </w:rPr>
        <w:t xml:space="preserve">, the military spokesman for the </w:t>
      </w:r>
      <w:proofErr w:type="spellStart"/>
      <w:r w:rsidRPr="008B5453">
        <w:rPr>
          <w:rFonts w:asciiTheme="majorBidi" w:hAnsiTheme="majorBidi" w:cstheme="majorBidi"/>
          <w:sz w:val="22"/>
          <w:szCs w:val="22"/>
        </w:rPr>
        <w:t>Qassam</w:t>
      </w:r>
      <w:proofErr w:type="spellEnd"/>
      <w:r w:rsidRPr="008B5453">
        <w:rPr>
          <w:rFonts w:asciiTheme="majorBidi" w:hAnsiTheme="majorBidi" w:cstheme="majorBidi"/>
          <w:sz w:val="22"/>
          <w:szCs w:val="22"/>
        </w:rPr>
        <w:t xml:space="preserve"> Brigades). </w:t>
      </w:r>
    </w:p>
    <w:p w14:paraId="663D193D" w14:textId="77777777" w:rsidR="008B5453" w:rsidRPr="008B5453" w:rsidRDefault="008B5453" w:rsidP="008B5453">
      <w:pPr>
        <w:pStyle w:val="BodyText"/>
        <w:rPr>
          <w:rFonts w:asciiTheme="majorBidi" w:hAnsiTheme="majorBidi" w:cstheme="majorBidi"/>
          <w:sz w:val="22"/>
          <w:szCs w:val="22"/>
        </w:rPr>
      </w:pPr>
    </w:p>
    <w:p w14:paraId="52F33648" w14:textId="28DA8F56" w:rsidR="009D077A" w:rsidRPr="00CA2F69" w:rsidRDefault="009D077A" w:rsidP="008B5453">
      <w:pPr>
        <w:pStyle w:val="BodyText"/>
        <w:rPr>
          <w:rFonts w:asciiTheme="majorBidi" w:hAnsiTheme="majorBidi" w:cstheme="majorBidi"/>
          <w:sz w:val="28"/>
          <w:szCs w:val="28"/>
        </w:rPr>
      </w:pPr>
      <w:r>
        <w:rPr>
          <w:rFonts w:asciiTheme="majorBidi" w:hAnsiTheme="majorBidi" w:cstheme="majorBidi"/>
          <w:sz w:val="28"/>
          <w:szCs w:val="28"/>
        </w:rPr>
        <w:t>In such a discourse, Hamas</w:t>
      </w:r>
      <w:r w:rsidR="008B5453">
        <w:rPr>
          <w:rFonts w:asciiTheme="majorBidi" w:hAnsiTheme="majorBidi" w:cstheme="majorBidi"/>
          <w:sz w:val="28"/>
          <w:szCs w:val="28"/>
        </w:rPr>
        <w:t>’s military spokesman</w:t>
      </w:r>
      <w:r>
        <w:rPr>
          <w:rFonts w:asciiTheme="majorBidi" w:hAnsiTheme="majorBidi" w:cstheme="majorBidi"/>
          <w:sz w:val="28"/>
          <w:szCs w:val="28"/>
        </w:rPr>
        <w:t xml:space="preserve"> insisted on that t</w:t>
      </w:r>
      <w:r w:rsidRPr="000D05E4">
        <w:rPr>
          <w:rFonts w:asciiTheme="majorBidi" w:hAnsiTheme="majorBidi" w:cstheme="majorBidi"/>
          <w:sz w:val="28"/>
          <w:szCs w:val="28"/>
        </w:rPr>
        <w:t xml:space="preserve">he leadership of </w:t>
      </w:r>
      <w:r w:rsidRPr="000D05E4">
        <w:rPr>
          <w:rFonts w:asciiTheme="majorBidi" w:hAnsiTheme="majorBidi" w:cstheme="majorBidi"/>
          <w:sz w:val="28"/>
          <w:szCs w:val="28"/>
        </w:rPr>
        <w:lastRenderedPageBreak/>
        <w:t xml:space="preserve">the </w:t>
      </w:r>
      <w:r w:rsidR="008B5453">
        <w:rPr>
          <w:rFonts w:asciiTheme="majorBidi" w:hAnsiTheme="majorBidi" w:cstheme="majorBidi"/>
          <w:sz w:val="28"/>
          <w:szCs w:val="28"/>
        </w:rPr>
        <w:t xml:space="preserve">Israeli </w:t>
      </w:r>
      <w:r w:rsidRPr="000D05E4">
        <w:rPr>
          <w:rFonts w:asciiTheme="majorBidi" w:hAnsiTheme="majorBidi" w:cstheme="majorBidi"/>
          <w:sz w:val="28"/>
          <w:szCs w:val="28"/>
        </w:rPr>
        <w:t>occupation is facing a real challenge and the decision to strike the missile is on the table until 2 in the morning</w:t>
      </w:r>
      <w:r>
        <w:rPr>
          <w:rFonts w:asciiTheme="majorBidi" w:hAnsiTheme="majorBidi" w:cstheme="majorBidi"/>
          <w:sz w:val="28"/>
          <w:szCs w:val="28"/>
        </w:rPr>
        <w:t xml:space="preserve">. Also, Hamas sends a challenging message by stating that it has </w:t>
      </w:r>
      <w:r w:rsidRPr="000D05E4">
        <w:rPr>
          <w:rFonts w:asciiTheme="majorBidi" w:hAnsiTheme="majorBidi" w:cstheme="majorBidi"/>
          <w:sz w:val="28"/>
          <w:szCs w:val="28"/>
        </w:rPr>
        <w:t xml:space="preserve">been able to </w:t>
      </w:r>
      <w:r>
        <w:rPr>
          <w:rFonts w:asciiTheme="majorBidi" w:hAnsiTheme="majorBidi" w:cstheme="majorBidi"/>
          <w:sz w:val="28"/>
          <w:szCs w:val="28"/>
        </w:rPr>
        <w:t>dehumanize</w:t>
      </w:r>
      <w:r w:rsidRPr="000D05E4">
        <w:rPr>
          <w:rFonts w:asciiTheme="majorBidi" w:hAnsiTheme="majorBidi" w:cstheme="majorBidi"/>
          <w:sz w:val="28"/>
          <w:szCs w:val="28"/>
        </w:rPr>
        <w:t xml:space="preserve"> the enemy and its army, whose leadership </w:t>
      </w:r>
      <w:r>
        <w:rPr>
          <w:rFonts w:asciiTheme="majorBidi" w:hAnsiTheme="majorBidi" w:cstheme="majorBidi"/>
          <w:sz w:val="28"/>
          <w:szCs w:val="28"/>
        </w:rPr>
        <w:t xml:space="preserve">committed crimes and </w:t>
      </w:r>
      <w:r w:rsidRPr="000D05E4">
        <w:rPr>
          <w:rFonts w:asciiTheme="majorBidi" w:hAnsiTheme="majorBidi" w:cstheme="majorBidi"/>
          <w:sz w:val="28"/>
          <w:szCs w:val="28"/>
        </w:rPr>
        <w:t>bragged about killing children and destroying residential towers</w:t>
      </w:r>
      <w:r>
        <w:rPr>
          <w:rFonts w:asciiTheme="majorBidi" w:hAnsiTheme="majorBidi" w:cstheme="majorBidi"/>
          <w:sz w:val="28"/>
          <w:szCs w:val="28"/>
        </w:rPr>
        <w:t>.</w:t>
      </w:r>
      <w:r w:rsidR="008B5453">
        <w:rPr>
          <w:rFonts w:asciiTheme="majorBidi" w:hAnsiTheme="majorBidi" w:cstheme="majorBidi"/>
          <w:sz w:val="28"/>
          <w:szCs w:val="28"/>
        </w:rPr>
        <w:t xml:space="preserve"> </w:t>
      </w:r>
      <w:r w:rsidRPr="00126CC7">
        <w:rPr>
          <w:rFonts w:asciiTheme="majorBidi" w:hAnsiTheme="majorBidi" w:cstheme="majorBidi"/>
          <w:sz w:val="28"/>
          <w:szCs w:val="28"/>
        </w:rPr>
        <w:t xml:space="preserve">As we can see in the figure (5), the image </w:t>
      </w:r>
      <w:proofErr w:type="gramStart"/>
      <w:r w:rsidRPr="00126CC7">
        <w:rPr>
          <w:rFonts w:asciiTheme="majorBidi" w:hAnsiTheme="majorBidi" w:cstheme="majorBidi"/>
          <w:sz w:val="28"/>
          <w:szCs w:val="28"/>
        </w:rPr>
        <w:t>is located in</w:t>
      </w:r>
      <w:proofErr w:type="gramEnd"/>
      <w:r w:rsidRPr="00126CC7">
        <w:rPr>
          <w:rFonts w:asciiTheme="majorBidi" w:hAnsiTheme="majorBidi" w:cstheme="majorBidi"/>
          <w:sz w:val="28"/>
          <w:szCs w:val="28"/>
        </w:rPr>
        <w:t xml:space="preserve"> the top-middle of the</w:t>
      </w:r>
      <w:r w:rsidRPr="000D05E4">
        <w:rPr>
          <w:rFonts w:asciiTheme="majorBidi" w:hAnsiTheme="majorBidi" w:cstheme="majorBidi"/>
          <w:sz w:val="28"/>
          <w:szCs w:val="28"/>
        </w:rPr>
        <w:t xml:space="preserve"> poster followed by an Arabic text and referred to the spokesperson. The poster </w:t>
      </w:r>
      <w:r>
        <w:rPr>
          <w:rFonts w:asciiTheme="majorBidi" w:hAnsiTheme="majorBidi" w:cstheme="majorBidi"/>
          <w:sz w:val="28"/>
          <w:szCs w:val="28"/>
        </w:rPr>
        <w:t>is</w:t>
      </w:r>
      <w:r w:rsidRPr="000D05E4">
        <w:rPr>
          <w:rFonts w:asciiTheme="majorBidi" w:hAnsiTheme="majorBidi" w:cstheme="majorBidi"/>
          <w:sz w:val="28"/>
          <w:szCs w:val="28"/>
        </w:rPr>
        <w:t xml:space="preserve"> backgrounded with </w:t>
      </w:r>
      <w:r w:rsidR="008B5453">
        <w:rPr>
          <w:rFonts w:asciiTheme="majorBidi" w:hAnsiTheme="majorBidi" w:cstheme="majorBidi"/>
          <w:sz w:val="28"/>
          <w:szCs w:val="28"/>
        </w:rPr>
        <w:t xml:space="preserve">an </w:t>
      </w:r>
      <w:r w:rsidRPr="000D05E4">
        <w:rPr>
          <w:rFonts w:asciiTheme="majorBidi" w:hAnsiTheme="majorBidi" w:cstheme="majorBidi"/>
          <w:sz w:val="28"/>
          <w:szCs w:val="28"/>
        </w:rPr>
        <w:t xml:space="preserve">image </w:t>
      </w:r>
      <w:r>
        <w:rPr>
          <w:rFonts w:asciiTheme="majorBidi" w:hAnsiTheme="majorBidi" w:cstheme="majorBidi"/>
          <w:sz w:val="28"/>
          <w:szCs w:val="28"/>
        </w:rPr>
        <w:t>o</w:t>
      </w:r>
      <w:r w:rsidRPr="000D05E4">
        <w:rPr>
          <w:rFonts w:asciiTheme="majorBidi" w:hAnsiTheme="majorBidi" w:cstheme="majorBidi"/>
          <w:sz w:val="28"/>
          <w:szCs w:val="28"/>
        </w:rPr>
        <w:t xml:space="preserve">f people glorifying the victory of Hamas as well as with </w:t>
      </w:r>
      <w:r>
        <w:rPr>
          <w:rFonts w:asciiTheme="majorBidi" w:hAnsiTheme="majorBidi" w:cstheme="majorBidi"/>
          <w:sz w:val="28"/>
          <w:szCs w:val="28"/>
        </w:rPr>
        <w:t>the</w:t>
      </w:r>
      <w:r w:rsidRPr="000D05E4">
        <w:rPr>
          <w:rFonts w:asciiTheme="majorBidi" w:hAnsiTheme="majorBidi" w:cstheme="majorBidi"/>
          <w:sz w:val="28"/>
          <w:szCs w:val="28"/>
        </w:rPr>
        <w:t xml:space="preserve"> image of Jerusalem at the bottom of the poste</w:t>
      </w:r>
      <w:r>
        <w:rPr>
          <w:rFonts w:asciiTheme="majorBidi" w:hAnsiTheme="majorBidi" w:cstheme="majorBidi"/>
          <w:sz w:val="28"/>
          <w:szCs w:val="28"/>
        </w:rPr>
        <w:t>r</w:t>
      </w:r>
      <w:r w:rsidRPr="000D05E4">
        <w:rPr>
          <w:rFonts w:asciiTheme="majorBidi" w:hAnsiTheme="majorBidi" w:cstheme="majorBidi"/>
          <w:sz w:val="28"/>
          <w:szCs w:val="28"/>
        </w:rPr>
        <w:t xml:space="preserve">. The centrality of the image of the military spokesman shows him as a central element. Also, the size of the fonts of the text is big. This pays attention not only for the image, but also for the importance of the announcement of the spokesman. Also, we can see a social distance shown in </w:t>
      </w:r>
      <w:r w:rsidRPr="000D05E4">
        <w:rPr>
          <w:rFonts w:asciiTheme="majorBidi" w:eastAsiaTheme="minorHAnsi" w:hAnsiTheme="majorBidi" w:cstheme="majorBidi"/>
          <w:sz w:val="28"/>
          <w:szCs w:val="28"/>
        </w:rPr>
        <w:t>the</w:t>
      </w:r>
      <w:r w:rsidRPr="000D05E4">
        <w:rPr>
          <w:rFonts w:asciiTheme="majorBidi" w:hAnsiTheme="majorBidi" w:cstheme="majorBidi"/>
          <w:sz w:val="28"/>
          <w:szCs w:val="28"/>
        </w:rPr>
        <w:t xml:space="preserve"> </w:t>
      </w:r>
      <w:r w:rsidRPr="000D05E4">
        <w:rPr>
          <w:rFonts w:asciiTheme="majorBidi" w:eastAsiaTheme="minorHAnsi" w:hAnsiTheme="majorBidi" w:cstheme="majorBidi"/>
          <w:sz w:val="28"/>
          <w:szCs w:val="28"/>
        </w:rPr>
        <w:t>distance between the depicted</w:t>
      </w:r>
      <w:r w:rsidRPr="000D05E4">
        <w:rPr>
          <w:rFonts w:asciiTheme="majorBidi" w:hAnsiTheme="majorBidi" w:cstheme="majorBidi"/>
          <w:sz w:val="28"/>
          <w:szCs w:val="28"/>
        </w:rPr>
        <w:t xml:space="preserve"> (</w:t>
      </w:r>
      <w:r w:rsidRPr="000D05E4">
        <w:rPr>
          <w:rFonts w:asciiTheme="majorBidi" w:eastAsiaTheme="minorHAnsi" w:hAnsiTheme="majorBidi" w:cstheme="majorBidi"/>
          <w:sz w:val="28"/>
          <w:szCs w:val="28"/>
        </w:rPr>
        <w:t>the masked man</w:t>
      </w:r>
      <w:r w:rsidRPr="000D05E4">
        <w:rPr>
          <w:rFonts w:asciiTheme="majorBidi" w:hAnsiTheme="majorBidi" w:cstheme="majorBidi"/>
          <w:sz w:val="28"/>
          <w:szCs w:val="28"/>
        </w:rPr>
        <w:t>)</w:t>
      </w:r>
      <w:r w:rsidRPr="000D05E4">
        <w:rPr>
          <w:rFonts w:asciiTheme="majorBidi" w:eastAsiaTheme="minorHAnsi" w:hAnsiTheme="majorBidi" w:cstheme="majorBidi"/>
          <w:sz w:val="28"/>
          <w:szCs w:val="28"/>
        </w:rPr>
        <w:t xml:space="preserve"> and the viewer</w:t>
      </w:r>
      <w:r w:rsidRPr="000D05E4">
        <w:rPr>
          <w:rFonts w:asciiTheme="majorBidi" w:hAnsiTheme="majorBidi" w:cstheme="majorBidi"/>
          <w:sz w:val="28"/>
          <w:szCs w:val="28"/>
        </w:rPr>
        <w:t xml:space="preserve">. This portrayal shows </w:t>
      </w:r>
      <w:r w:rsidR="008B5453">
        <w:rPr>
          <w:rFonts w:asciiTheme="majorBidi" w:eastAsiaTheme="minorHAnsi" w:hAnsiTheme="majorBidi" w:cstheme="majorBidi"/>
          <w:sz w:val="28"/>
          <w:szCs w:val="28"/>
        </w:rPr>
        <w:t>a</w:t>
      </w:r>
      <w:r w:rsidRPr="00CA2F69">
        <w:rPr>
          <w:rFonts w:asciiTheme="majorBidi" w:eastAsiaTheme="minorHAnsi" w:hAnsiTheme="majorBidi" w:cstheme="majorBidi"/>
          <w:sz w:val="28"/>
          <w:szCs w:val="28"/>
        </w:rPr>
        <w:t xml:space="preserve"> power relation between the viewer and depicted persons. </w:t>
      </w:r>
      <w:r w:rsidRPr="00CA2F69">
        <w:rPr>
          <w:rFonts w:asciiTheme="majorBidi" w:hAnsiTheme="majorBidi" w:cstheme="majorBidi"/>
          <w:sz w:val="28"/>
          <w:szCs w:val="28"/>
        </w:rPr>
        <w:t xml:space="preserve">The social distance is also realized by the gaze of the masked spokesperson. This is an “offer” gaze that gives the viewers items of information </w:t>
      </w:r>
      <w:r w:rsidRPr="00CA2F69">
        <w:rPr>
          <w:rFonts w:asciiTheme="majorBidi" w:hAnsiTheme="majorBidi" w:cstheme="majorBidi"/>
          <w:sz w:val="28"/>
          <w:szCs w:val="28"/>
        </w:rPr>
        <w:fldChar w:fldCharType="begin"/>
      </w:r>
      <w:r w:rsidRPr="00CA2F69">
        <w:rPr>
          <w:rFonts w:asciiTheme="majorBidi" w:hAnsiTheme="majorBidi" w:cstheme="majorBidi"/>
          <w:sz w:val="28"/>
          <w:szCs w:val="28"/>
        </w:rPr>
        <w:instrText xml:space="preserve"> ADDIN EN.CITE &lt;EndNote&gt;&lt;Cite&gt;&lt;Author&gt;Kress&lt;/Author&gt;&lt;Year&gt;1996&lt;/Year&gt;&lt;RecNum&gt;57&lt;/RecNum&gt;&lt;Pages&gt;122&lt;/Pages&gt;&lt;DisplayText&gt;(G Kress &amp;amp; van Leewen, 1996, p. 122)&lt;/DisplayText&gt;&lt;record&gt;&lt;rec-number&gt;57&lt;/rec-number&gt;&lt;foreign-keys&gt;&lt;key app="EN" db-id="wf5d5ws2gs5x2see5p1xvzp2pv2fa2vxefw2" timestamp="1645665735"&gt;57&lt;/key&gt;&lt;/foreign-keys&gt;&lt;ref-type name="Journal Article"&gt;17&lt;/ref-type&gt;&lt;contributors&gt;&lt;authors&gt;&lt;author&gt;Kress, G&lt;/author&gt;&lt;author&gt;van Leewen, T&lt;/author&gt;&lt;/authors&gt;&lt;/contributors&gt;&lt;titles&gt;&lt;title&gt;Reading images: the grammar of visual design&lt;/title&gt;&lt;secondary-title&gt;London and New York: Routledge&lt;/secondary-title&gt;&lt;/titles&gt;&lt;periodical&gt;&lt;full-title&gt;London and New York: Routledge&lt;/full-title&gt;&lt;/periodical&gt;&lt;dates&gt;&lt;year&gt;1996&lt;/year&gt;&lt;/dates&gt;&lt;urls&gt;&lt;/urls&gt;&lt;/record&gt;&lt;/Cite&gt;&lt;/EndNote&gt;</w:instrText>
      </w:r>
      <w:r w:rsidRPr="00CA2F69">
        <w:rPr>
          <w:rFonts w:asciiTheme="majorBidi" w:hAnsiTheme="majorBidi" w:cstheme="majorBidi"/>
          <w:sz w:val="28"/>
          <w:szCs w:val="28"/>
        </w:rPr>
        <w:fldChar w:fldCharType="separate"/>
      </w:r>
      <w:r w:rsidRPr="00CA2F69">
        <w:rPr>
          <w:rFonts w:asciiTheme="majorBidi" w:hAnsiTheme="majorBidi" w:cstheme="majorBidi"/>
          <w:noProof/>
          <w:sz w:val="28"/>
          <w:szCs w:val="28"/>
        </w:rPr>
        <w:t>(G Kress &amp; van Leewen, 1996, p. 122)</w:t>
      </w:r>
      <w:r w:rsidRPr="00CA2F69">
        <w:rPr>
          <w:rFonts w:asciiTheme="majorBidi" w:hAnsiTheme="majorBidi" w:cstheme="majorBidi"/>
          <w:sz w:val="28"/>
          <w:szCs w:val="28"/>
        </w:rPr>
        <w:fldChar w:fldCharType="end"/>
      </w:r>
      <w:r w:rsidRPr="00CA2F69">
        <w:rPr>
          <w:rFonts w:asciiTheme="majorBidi" w:hAnsiTheme="majorBidi" w:cstheme="majorBidi"/>
          <w:sz w:val="28"/>
          <w:szCs w:val="28"/>
        </w:rPr>
        <w:t xml:space="preserve">, i.e. </w:t>
      </w:r>
      <w:r w:rsidR="008B5453">
        <w:rPr>
          <w:rFonts w:asciiTheme="majorBidi" w:hAnsiTheme="majorBidi" w:cstheme="majorBidi"/>
          <w:sz w:val="28"/>
          <w:szCs w:val="28"/>
        </w:rPr>
        <w:t>a</w:t>
      </w:r>
      <w:r w:rsidRPr="00CA2F69">
        <w:rPr>
          <w:rFonts w:asciiTheme="majorBidi" w:hAnsiTheme="majorBidi" w:cstheme="majorBidi"/>
          <w:sz w:val="28"/>
          <w:szCs w:val="28"/>
        </w:rPr>
        <w:t xml:space="preserve"> warning to strike Israel from Haifa to Ramon</w:t>
      </w:r>
      <w:r w:rsidR="008B5453">
        <w:rPr>
          <w:rFonts w:asciiTheme="majorBidi" w:hAnsiTheme="majorBidi" w:cstheme="majorBidi"/>
          <w:sz w:val="28"/>
          <w:szCs w:val="28"/>
        </w:rPr>
        <w:t>,</w:t>
      </w:r>
      <w:r w:rsidRPr="00CA2F69">
        <w:rPr>
          <w:rFonts w:asciiTheme="majorBidi" w:hAnsiTheme="majorBidi" w:cstheme="majorBidi"/>
          <w:sz w:val="28"/>
          <w:szCs w:val="28"/>
        </w:rPr>
        <w:t xml:space="preserve"> but Hamas responded positively to the truce.</w:t>
      </w:r>
    </w:p>
    <w:p w14:paraId="35A169AC" w14:textId="255C0422" w:rsidR="0009314D" w:rsidRDefault="009D077A" w:rsidP="00557C15">
      <w:pPr>
        <w:pStyle w:val="BodyText"/>
        <w:rPr>
          <w:rFonts w:asciiTheme="majorBidi" w:hAnsiTheme="majorBidi" w:cstheme="majorBidi"/>
          <w:sz w:val="28"/>
          <w:szCs w:val="28"/>
        </w:rPr>
      </w:pPr>
      <w:r w:rsidRPr="00CA2F69">
        <w:rPr>
          <w:rFonts w:asciiTheme="majorBidi" w:hAnsiTheme="majorBidi" w:cstheme="majorBidi"/>
          <w:sz w:val="28"/>
          <w:szCs w:val="28"/>
        </w:rPr>
        <w:t xml:space="preserve">It is important to look how crucial </w:t>
      </w:r>
      <w:r w:rsidRPr="00CA2F69">
        <w:rPr>
          <w:rFonts w:asciiTheme="majorBidi" w:eastAsiaTheme="minorHAnsi" w:hAnsiTheme="majorBidi" w:cstheme="majorBidi"/>
          <w:sz w:val="28"/>
          <w:szCs w:val="28"/>
        </w:rPr>
        <w:t>the choice of words selected to linguistically frame the visuals and it is also important to look how the images/posters are composed, i.e., what elements (icons, texts, fonts, etc.) are found. Both the linguistic and visual elements are key features in the construction of representational discourse</w:t>
      </w:r>
      <w:r w:rsidRPr="00CA2F69">
        <w:rPr>
          <w:rFonts w:asciiTheme="majorBidi" w:hAnsiTheme="majorBidi" w:cstheme="majorBidi"/>
          <w:sz w:val="28"/>
          <w:szCs w:val="28"/>
        </w:rPr>
        <w:t>. Backgrounding the poster with the image of the dome of the rock highlights the Palestinians’ and mainly Hamas’s consideration and support</w:t>
      </w:r>
      <w:r w:rsidRPr="000D05E4">
        <w:rPr>
          <w:rFonts w:asciiTheme="majorBidi" w:hAnsiTheme="majorBidi" w:cstheme="majorBidi"/>
          <w:sz w:val="28"/>
          <w:szCs w:val="28"/>
        </w:rPr>
        <w:t xml:space="preserve"> for Jerusalem which is always described as the Muslim holy </w:t>
      </w:r>
      <w:r w:rsidR="008B5453" w:rsidRPr="000D05E4">
        <w:rPr>
          <w:rFonts w:asciiTheme="majorBidi" w:hAnsiTheme="majorBidi" w:cstheme="majorBidi"/>
          <w:sz w:val="28"/>
          <w:szCs w:val="28"/>
        </w:rPr>
        <w:t>city,</w:t>
      </w:r>
      <w:r w:rsidRPr="000D05E4">
        <w:rPr>
          <w:rFonts w:asciiTheme="majorBidi" w:hAnsiTheme="majorBidi" w:cstheme="majorBidi"/>
          <w:sz w:val="28"/>
          <w:szCs w:val="28"/>
        </w:rPr>
        <w:t xml:space="preserve"> and it is </w:t>
      </w:r>
      <w:r>
        <w:rPr>
          <w:rFonts w:asciiTheme="majorBidi" w:hAnsiTheme="majorBidi" w:cstheme="majorBidi"/>
          <w:sz w:val="28"/>
          <w:szCs w:val="28"/>
        </w:rPr>
        <w:t xml:space="preserve">in the heart of the conflict, a battle icon, and </w:t>
      </w:r>
      <w:r w:rsidRPr="000D05E4">
        <w:rPr>
          <w:rFonts w:asciiTheme="majorBidi" w:hAnsiTheme="majorBidi" w:cstheme="majorBidi"/>
          <w:sz w:val="28"/>
          <w:szCs w:val="28"/>
        </w:rPr>
        <w:t>the trigger for uprisings</w:t>
      </w:r>
      <w:r>
        <w:rPr>
          <w:rFonts w:asciiTheme="majorBidi" w:hAnsiTheme="majorBidi" w:cstheme="majorBidi"/>
          <w:sz w:val="28"/>
          <w:szCs w:val="28"/>
        </w:rPr>
        <w:t xml:space="preserve">. </w:t>
      </w:r>
      <w:r w:rsidRPr="000D05E4">
        <w:rPr>
          <w:rFonts w:asciiTheme="majorBidi" w:hAnsiTheme="majorBidi" w:cstheme="majorBidi"/>
          <w:sz w:val="28"/>
          <w:szCs w:val="28"/>
        </w:rPr>
        <w:t xml:space="preserve">Also, this discourse comes in line with the discourse of resistance as Abu </w:t>
      </w:r>
      <w:proofErr w:type="spellStart"/>
      <w:r w:rsidRPr="000D05E4">
        <w:rPr>
          <w:rFonts w:asciiTheme="majorBidi" w:hAnsiTheme="majorBidi" w:cstheme="majorBidi"/>
          <w:sz w:val="28"/>
          <w:szCs w:val="28"/>
        </w:rPr>
        <w:t>Ubaida</w:t>
      </w:r>
      <w:proofErr w:type="spellEnd"/>
      <w:r w:rsidRPr="000D05E4">
        <w:rPr>
          <w:rFonts w:asciiTheme="majorBidi" w:hAnsiTheme="majorBidi" w:cstheme="majorBidi"/>
          <w:sz w:val="28"/>
          <w:szCs w:val="28"/>
        </w:rPr>
        <w:t xml:space="preserve"> added</w:t>
      </w:r>
      <w:r w:rsidR="008B5453">
        <w:rPr>
          <w:rFonts w:asciiTheme="majorBidi" w:hAnsiTheme="majorBidi" w:cstheme="majorBidi"/>
          <w:sz w:val="28"/>
          <w:szCs w:val="28"/>
        </w:rPr>
        <w:t xml:space="preserve"> that</w:t>
      </w:r>
      <w:r w:rsidRPr="000D05E4">
        <w:rPr>
          <w:rFonts w:asciiTheme="majorBidi" w:hAnsiTheme="majorBidi" w:cstheme="majorBidi"/>
          <w:sz w:val="28"/>
          <w:szCs w:val="28"/>
        </w:rPr>
        <w:t xml:space="preserve"> “</w:t>
      </w:r>
      <w:r w:rsidR="008B5453">
        <w:rPr>
          <w:rFonts w:asciiTheme="majorBidi" w:hAnsiTheme="majorBidi" w:cstheme="majorBidi"/>
          <w:sz w:val="28"/>
          <w:szCs w:val="28"/>
        </w:rPr>
        <w:t>o</w:t>
      </w:r>
      <w:r w:rsidRPr="000D05E4">
        <w:rPr>
          <w:rFonts w:asciiTheme="majorBidi" w:hAnsiTheme="majorBidi" w:cstheme="majorBidi"/>
          <w:sz w:val="28"/>
          <w:szCs w:val="28"/>
        </w:rPr>
        <w:t xml:space="preserve">ur weapons and our accumulation of power are for the sake of our land, the defense of our people, and the victory of our sanctuaries". By such discourses, Hamas creates a heroic impression and shapes a valiant image and stereotype. </w:t>
      </w:r>
    </w:p>
    <w:p w14:paraId="3390199C" w14:textId="77777777" w:rsidR="00557C15" w:rsidRPr="00557C15" w:rsidRDefault="00557C15" w:rsidP="00557C15">
      <w:pPr>
        <w:pStyle w:val="BodyText"/>
        <w:rPr>
          <w:rFonts w:asciiTheme="majorBidi" w:hAnsiTheme="majorBidi" w:cstheme="majorBidi"/>
          <w:sz w:val="28"/>
          <w:szCs w:val="28"/>
          <w:rtl/>
        </w:rPr>
      </w:pPr>
    </w:p>
    <w:p w14:paraId="4D575054" w14:textId="5F1C3C01" w:rsidR="005A649C" w:rsidRPr="000D05E4" w:rsidRDefault="005A649C" w:rsidP="006A49C3">
      <w:pPr>
        <w:pStyle w:val="Heading1"/>
      </w:pPr>
      <w:r w:rsidRPr="000D05E4">
        <w:t xml:space="preserve">Conclusion </w:t>
      </w:r>
    </w:p>
    <w:p w14:paraId="29B17E42" w14:textId="6CD55FFF" w:rsidR="005A649C" w:rsidRPr="000D05E4" w:rsidRDefault="00090036" w:rsidP="006A49C3">
      <w:pPr>
        <w:pStyle w:val="Heading2"/>
      </w:pPr>
      <w:r>
        <w:t>Struggle</w:t>
      </w:r>
      <w:r w:rsidR="005A649C" w:rsidRPr="000D05E4">
        <w:t xml:space="preserve"> over Twitter: A struggle between Hamas and Israel</w:t>
      </w:r>
    </w:p>
    <w:p w14:paraId="1945785B" w14:textId="18BDFC53" w:rsidR="005A649C" w:rsidRPr="004B0E92" w:rsidRDefault="00C46997" w:rsidP="00090036">
      <w:pPr>
        <w:jc w:val="both"/>
        <w:rPr>
          <w:rFonts w:asciiTheme="majorBidi" w:hAnsiTheme="majorBidi" w:cstheme="majorBidi"/>
          <w:sz w:val="28"/>
          <w:szCs w:val="28"/>
        </w:rPr>
      </w:pPr>
      <w:r>
        <w:rPr>
          <w:rFonts w:asciiTheme="majorBidi" w:hAnsiTheme="majorBidi" w:cstheme="majorBidi"/>
          <w:sz w:val="28"/>
          <w:szCs w:val="28"/>
        </w:rPr>
        <w:t>This section refers to the implication</w:t>
      </w:r>
      <w:r w:rsidRPr="000736DD">
        <w:rPr>
          <w:rFonts w:asciiTheme="majorBidi" w:hAnsiTheme="majorBidi" w:cstheme="majorBidi"/>
          <w:sz w:val="28"/>
          <w:szCs w:val="28"/>
        </w:rPr>
        <w:t>s and conclusion</w:t>
      </w:r>
      <w:r w:rsidR="00090036">
        <w:rPr>
          <w:rFonts w:asciiTheme="majorBidi" w:hAnsiTheme="majorBidi" w:cstheme="majorBidi"/>
          <w:sz w:val="28"/>
          <w:szCs w:val="28"/>
        </w:rPr>
        <w:t>s</w:t>
      </w:r>
      <w:r w:rsidRPr="000736DD">
        <w:rPr>
          <w:rFonts w:asciiTheme="majorBidi" w:hAnsiTheme="majorBidi" w:cstheme="majorBidi"/>
          <w:sz w:val="28"/>
          <w:szCs w:val="28"/>
        </w:rPr>
        <w:t xml:space="preserve"> </w:t>
      </w:r>
      <w:r w:rsidR="00547B0B">
        <w:rPr>
          <w:rFonts w:asciiTheme="majorBidi" w:hAnsiTheme="majorBidi" w:cstheme="majorBidi"/>
          <w:sz w:val="28"/>
          <w:szCs w:val="28"/>
        </w:rPr>
        <w:t xml:space="preserve">that we </w:t>
      </w:r>
      <w:r w:rsidRPr="000736DD">
        <w:rPr>
          <w:rFonts w:asciiTheme="majorBidi" w:hAnsiTheme="majorBidi" w:cstheme="majorBidi"/>
          <w:sz w:val="28"/>
          <w:szCs w:val="28"/>
        </w:rPr>
        <w:t xml:space="preserve">can learn </w:t>
      </w:r>
      <w:r w:rsidR="00090036">
        <w:rPr>
          <w:rFonts w:asciiTheme="majorBidi" w:hAnsiTheme="majorBidi" w:cstheme="majorBidi"/>
          <w:sz w:val="28"/>
          <w:szCs w:val="28"/>
        </w:rPr>
        <w:t xml:space="preserve">from the discourses of and on Hamas on Twitter. </w:t>
      </w:r>
      <w:r w:rsidR="005A649C" w:rsidRPr="004B0E92">
        <w:rPr>
          <w:rFonts w:asciiTheme="majorBidi" w:hAnsiTheme="majorBidi" w:cstheme="majorBidi"/>
          <w:sz w:val="28"/>
          <w:szCs w:val="28"/>
        </w:rPr>
        <w:t xml:space="preserve">The overall image we can </w:t>
      </w:r>
      <w:r w:rsidR="00090036">
        <w:rPr>
          <w:rFonts w:asciiTheme="majorBidi" w:hAnsiTheme="majorBidi" w:cstheme="majorBidi"/>
          <w:sz w:val="28"/>
          <w:szCs w:val="28"/>
        </w:rPr>
        <w:t>see</w:t>
      </w:r>
      <w:r w:rsidR="005A649C" w:rsidRPr="004B0E92">
        <w:rPr>
          <w:rFonts w:asciiTheme="majorBidi" w:hAnsiTheme="majorBidi" w:cstheme="majorBidi"/>
          <w:sz w:val="28"/>
          <w:szCs w:val="28"/>
        </w:rPr>
        <w:t xml:space="preserve"> is that it is a </w:t>
      </w:r>
      <w:r w:rsidR="00090036">
        <w:rPr>
          <w:rFonts w:asciiTheme="majorBidi" w:hAnsiTheme="majorBidi" w:cstheme="majorBidi"/>
          <w:sz w:val="28"/>
          <w:szCs w:val="28"/>
        </w:rPr>
        <w:t>struggle</w:t>
      </w:r>
      <w:r w:rsidR="005A649C" w:rsidRPr="004B0E92">
        <w:rPr>
          <w:rFonts w:asciiTheme="majorBidi" w:hAnsiTheme="majorBidi" w:cstheme="majorBidi"/>
          <w:sz w:val="28"/>
          <w:szCs w:val="28"/>
        </w:rPr>
        <w:t xml:space="preserve"> between Hamas and Israel rather than a war against Palestinians who pay high prices. In such a social media war, Palestinians are lost. We can say that Twitter is a </w:t>
      </w:r>
      <w:r w:rsidR="00BF1385" w:rsidRPr="004B0E92">
        <w:rPr>
          <w:rFonts w:asciiTheme="majorBidi" w:hAnsiTheme="majorBidi" w:cstheme="majorBidi"/>
          <w:sz w:val="28"/>
          <w:szCs w:val="28"/>
        </w:rPr>
        <w:t>battlefield</w:t>
      </w:r>
      <w:r w:rsidR="005A649C" w:rsidRPr="004B0E92">
        <w:rPr>
          <w:rFonts w:asciiTheme="majorBidi" w:hAnsiTheme="majorBidi" w:cstheme="majorBidi"/>
          <w:sz w:val="28"/>
          <w:szCs w:val="28"/>
        </w:rPr>
        <w:t xml:space="preserve">. It gives a space to Hamas to reach audiences that can understand Arabic. It does not tweet in English. In contrary, the major Israeli outlets tweet in English. Also, Twitter shows a major Palestinian weakness in </w:t>
      </w:r>
      <w:r w:rsidR="005A649C" w:rsidRPr="004B0E92">
        <w:rPr>
          <w:rFonts w:asciiTheme="majorBidi" w:hAnsiTheme="majorBidi" w:cstheme="majorBidi"/>
          <w:sz w:val="28"/>
          <w:szCs w:val="28"/>
        </w:rPr>
        <w:lastRenderedPageBreak/>
        <w:t xml:space="preserve">using English language in their narratives. These outcomes result from some factors: </w:t>
      </w:r>
    </w:p>
    <w:p w14:paraId="1926EE63" w14:textId="77777777" w:rsidR="005A649C" w:rsidRPr="004B0E92" w:rsidRDefault="005A649C" w:rsidP="00422235">
      <w:pPr>
        <w:pStyle w:val="ListParagraph"/>
        <w:widowControl w:val="0"/>
        <w:numPr>
          <w:ilvl w:val="0"/>
          <w:numId w:val="29"/>
        </w:numPr>
        <w:autoSpaceDE w:val="0"/>
        <w:autoSpaceDN w:val="0"/>
        <w:ind w:left="270" w:hanging="357"/>
        <w:contextualSpacing w:val="0"/>
        <w:jc w:val="both"/>
        <w:rPr>
          <w:rFonts w:asciiTheme="majorBidi" w:hAnsiTheme="majorBidi" w:cstheme="majorBidi"/>
          <w:sz w:val="28"/>
          <w:szCs w:val="28"/>
        </w:rPr>
      </w:pPr>
      <w:r w:rsidRPr="004B0E92">
        <w:rPr>
          <w:rFonts w:asciiTheme="majorBidi" w:hAnsiTheme="majorBidi" w:cstheme="majorBidi"/>
          <w:sz w:val="28"/>
          <w:szCs w:val="28"/>
        </w:rPr>
        <w:t xml:space="preserve">Twitter blocks Hamas’s official accounts. </w:t>
      </w:r>
    </w:p>
    <w:p w14:paraId="4498C5BA" w14:textId="177562A0" w:rsidR="00082B24" w:rsidRDefault="00082B24" w:rsidP="00422235">
      <w:pPr>
        <w:pStyle w:val="ListParagraph"/>
        <w:widowControl w:val="0"/>
        <w:numPr>
          <w:ilvl w:val="0"/>
          <w:numId w:val="29"/>
        </w:numPr>
        <w:autoSpaceDE w:val="0"/>
        <w:autoSpaceDN w:val="0"/>
        <w:ind w:left="270" w:hanging="357"/>
        <w:contextualSpacing w:val="0"/>
        <w:jc w:val="both"/>
        <w:rPr>
          <w:rFonts w:asciiTheme="majorBidi" w:hAnsiTheme="majorBidi" w:cstheme="majorBidi"/>
          <w:sz w:val="28"/>
          <w:szCs w:val="28"/>
        </w:rPr>
      </w:pPr>
      <w:r>
        <w:rPr>
          <w:rFonts w:asciiTheme="majorBidi" w:hAnsiTheme="majorBidi" w:cstheme="majorBidi"/>
          <w:sz w:val="28"/>
          <w:szCs w:val="28"/>
        </w:rPr>
        <w:t>Twitter removes or hides Palestinians contents resisting Israel.</w:t>
      </w:r>
    </w:p>
    <w:p w14:paraId="05940FB4" w14:textId="1F18490C" w:rsidR="005A649C" w:rsidRDefault="005A649C" w:rsidP="00422235">
      <w:pPr>
        <w:pStyle w:val="ListParagraph"/>
        <w:widowControl w:val="0"/>
        <w:numPr>
          <w:ilvl w:val="0"/>
          <w:numId w:val="29"/>
        </w:numPr>
        <w:autoSpaceDE w:val="0"/>
        <w:autoSpaceDN w:val="0"/>
        <w:ind w:left="270" w:hanging="357"/>
        <w:contextualSpacing w:val="0"/>
        <w:jc w:val="both"/>
        <w:rPr>
          <w:rFonts w:asciiTheme="majorBidi" w:hAnsiTheme="majorBidi" w:cstheme="majorBidi"/>
          <w:sz w:val="28"/>
          <w:szCs w:val="28"/>
        </w:rPr>
      </w:pPr>
      <w:r w:rsidRPr="004B0E92">
        <w:rPr>
          <w:rFonts w:asciiTheme="majorBidi" w:hAnsiTheme="majorBidi" w:cstheme="majorBidi"/>
          <w:sz w:val="28"/>
          <w:szCs w:val="28"/>
        </w:rPr>
        <w:t xml:space="preserve">Hamas’s members </w:t>
      </w:r>
      <w:r w:rsidR="00082B24">
        <w:rPr>
          <w:rFonts w:asciiTheme="majorBidi" w:hAnsiTheme="majorBidi" w:cstheme="majorBidi"/>
          <w:sz w:val="28"/>
          <w:szCs w:val="28"/>
        </w:rPr>
        <w:t xml:space="preserve">mostly </w:t>
      </w:r>
      <w:r w:rsidRPr="004B0E92">
        <w:rPr>
          <w:rFonts w:asciiTheme="majorBidi" w:hAnsiTheme="majorBidi" w:cstheme="majorBidi"/>
          <w:sz w:val="28"/>
          <w:szCs w:val="28"/>
        </w:rPr>
        <w:t>do not tweet in English</w:t>
      </w:r>
      <w:r w:rsidR="00082B24">
        <w:rPr>
          <w:rFonts w:asciiTheme="majorBidi" w:hAnsiTheme="majorBidi" w:cstheme="majorBidi"/>
          <w:sz w:val="28"/>
          <w:szCs w:val="28"/>
        </w:rPr>
        <w:t>.</w:t>
      </w:r>
      <w:r w:rsidRPr="004B0E92">
        <w:rPr>
          <w:rFonts w:asciiTheme="majorBidi" w:hAnsiTheme="majorBidi" w:cstheme="majorBidi"/>
          <w:sz w:val="28"/>
          <w:szCs w:val="28"/>
        </w:rPr>
        <w:t xml:space="preserve"> </w:t>
      </w:r>
    </w:p>
    <w:p w14:paraId="19A020A3" w14:textId="3CB4D4E7" w:rsidR="00BF1385" w:rsidRPr="00524F88" w:rsidRDefault="00BF1385" w:rsidP="00082B24">
      <w:pPr>
        <w:jc w:val="both"/>
        <w:rPr>
          <w:rFonts w:asciiTheme="majorBidi" w:hAnsiTheme="majorBidi" w:cstheme="majorBidi"/>
          <w:sz w:val="28"/>
          <w:szCs w:val="28"/>
        </w:rPr>
      </w:pPr>
      <w:r w:rsidRPr="00524F88">
        <w:rPr>
          <w:rFonts w:asciiTheme="majorBidi" w:hAnsiTheme="majorBidi" w:cstheme="majorBidi"/>
          <w:sz w:val="28"/>
          <w:szCs w:val="28"/>
        </w:rPr>
        <w:t xml:space="preserve">Based on </w:t>
      </w:r>
      <w:r w:rsidR="00082B24">
        <w:rPr>
          <w:rFonts w:asciiTheme="majorBidi" w:hAnsiTheme="majorBidi" w:cstheme="majorBidi"/>
          <w:sz w:val="28"/>
          <w:szCs w:val="28"/>
        </w:rPr>
        <w:t>these factors</w:t>
      </w:r>
      <w:r w:rsidRPr="00524F88">
        <w:rPr>
          <w:rFonts w:asciiTheme="majorBidi" w:hAnsiTheme="majorBidi" w:cstheme="majorBidi"/>
          <w:sz w:val="28"/>
          <w:szCs w:val="28"/>
        </w:rPr>
        <w:t>, I claim that the tweets against Hamas are much more</w:t>
      </w:r>
      <w:r w:rsidR="00082B24">
        <w:rPr>
          <w:rFonts w:asciiTheme="majorBidi" w:hAnsiTheme="majorBidi" w:cstheme="majorBidi"/>
          <w:sz w:val="28"/>
          <w:szCs w:val="28"/>
        </w:rPr>
        <w:t xml:space="preserve"> reachable</w:t>
      </w:r>
      <w:r w:rsidRPr="00524F88">
        <w:rPr>
          <w:rFonts w:asciiTheme="majorBidi" w:hAnsiTheme="majorBidi" w:cstheme="majorBidi"/>
          <w:sz w:val="28"/>
          <w:szCs w:val="28"/>
        </w:rPr>
        <w:t xml:space="preserve"> than the tweets </w:t>
      </w:r>
      <w:r w:rsidR="00082B24">
        <w:rPr>
          <w:rFonts w:asciiTheme="majorBidi" w:hAnsiTheme="majorBidi" w:cstheme="majorBidi"/>
          <w:sz w:val="28"/>
          <w:szCs w:val="28"/>
        </w:rPr>
        <w:t xml:space="preserve">of </w:t>
      </w:r>
      <w:r w:rsidRPr="00524F88">
        <w:rPr>
          <w:rFonts w:asciiTheme="majorBidi" w:hAnsiTheme="majorBidi" w:cstheme="majorBidi"/>
          <w:sz w:val="28"/>
          <w:szCs w:val="28"/>
        </w:rPr>
        <w:t xml:space="preserve">pro-Hamas in the </w:t>
      </w:r>
      <w:r w:rsidR="00082B24" w:rsidRPr="00524F88">
        <w:rPr>
          <w:rFonts w:asciiTheme="majorBidi" w:hAnsiTheme="majorBidi" w:cstheme="majorBidi"/>
          <w:sz w:val="28"/>
          <w:szCs w:val="28"/>
        </w:rPr>
        <w:t>period</w:t>
      </w:r>
      <w:r w:rsidRPr="00524F88">
        <w:rPr>
          <w:rFonts w:asciiTheme="majorBidi" w:hAnsiTheme="majorBidi" w:cstheme="majorBidi"/>
          <w:sz w:val="28"/>
          <w:szCs w:val="28"/>
        </w:rPr>
        <w:t xml:space="preserve"> of data collection. This results in concealing Hamas’s views on the events and preventing Hamas’s members or its supporters to spread its word on Twitter.</w:t>
      </w:r>
    </w:p>
    <w:p w14:paraId="7ECF237D" w14:textId="39526529" w:rsidR="00BF1385" w:rsidRPr="00BF1385" w:rsidRDefault="00F04501" w:rsidP="00BF1385">
      <w:pPr>
        <w:jc w:val="both"/>
        <w:rPr>
          <w:rFonts w:asciiTheme="majorBidi" w:hAnsiTheme="majorBidi" w:cstheme="majorBidi"/>
          <w:color w:val="0432FF"/>
          <w:sz w:val="28"/>
          <w:szCs w:val="28"/>
        </w:rPr>
      </w:pPr>
      <w:r w:rsidRPr="00EA5DDE">
        <w:rPr>
          <w:rFonts w:asciiTheme="majorBidi" w:hAnsiTheme="majorBidi" w:cstheme="majorBidi"/>
          <w:sz w:val="28"/>
          <w:szCs w:val="28"/>
        </w:rPr>
        <w:t xml:space="preserve">Also, the discourse on Hamas by users anti-Hamas focuses on portraying the movement as a terrorist movement. </w:t>
      </w:r>
      <w:r w:rsidR="00F662AF" w:rsidRPr="00EA5DDE">
        <w:rPr>
          <w:rFonts w:asciiTheme="majorBidi" w:hAnsiTheme="majorBidi" w:cstheme="majorBidi"/>
          <w:sz w:val="28"/>
          <w:szCs w:val="28"/>
        </w:rPr>
        <w:t xml:space="preserve">This portrayal shows all the resistance actions as terrorist attacks made by Hamas’s military wing known as the </w:t>
      </w:r>
      <w:proofErr w:type="spellStart"/>
      <w:r w:rsidR="00F662AF" w:rsidRPr="00EA5DDE">
        <w:rPr>
          <w:rFonts w:asciiTheme="majorBidi" w:hAnsiTheme="majorBidi" w:cstheme="majorBidi"/>
          <w:sz w:val="28"/>
          <w:szCs w:val="28"/>
        </w:rPr>
        <w:t>Izz</w:t>
      </w:r>
      <w:proofErr w:type="spellEnd"/>
      <w:r w:rsidR="00F662AF" w:rsidRPr="00EA5DDE">
        <w:rPr>
          <w:rFonts w:asciiTheme="majorBidi" w:hAnsiTheme="majorBidi" w:cstheme="majorBidi"/>
          <w:sz w:val="28"/>
          <w:szCs w:val="28"/>
        </w:rPr>
        <w:t xml:space="preserve"> al-Din al-</w:t>
      </w:r>
      <w:proofErr w:type="spellStart"/>
      <w:r w:rsidR="00F662AF" w:rsidRPr="00EA5DDE">
        <w:rPr>
          <w:rFonts w:asciiTheme="majorBidi" w:hAnsiTheme="majorBidi" w:cstheme="majorBidi"/>
          <w:sz w:val="28"/>
          <w:szCs w:val="28"/>
        </w:rPr>
        <w:t>Qassam</w:t>
      </w:r>
      <w:proofErr w:type="spellEnd"/>
      <w:r w:rsidR="00F662AF" w:rsidRPr="00EA5DDE">
        <w:rPr>
          <w:rFonts w:asciiTheme="majorBidi" w:hAnsiTheme="majorBidi" w:cstheme="majorBidi"/>
          <w:sz w:val="28"/>
          <w:szCs w:val="28"/>
        </w:rPr>
        <w:t xml:space="preserve"> Brigades</w:t>
      </w:r>
      <w:r w:rsidR="00EA5DDE" w:rsidRPr="00EA5DDE">
        <w:rPr>
          <w:rFonts w:asciiTheme="majorBidi" w:hAnsiTheme="majorBidi" w:cstheme="majorBidi"/>
          <w:sz w:val="28"/>
          <w:szCs w:val="28"/>
        </w:rPr>
        <w:t>. The discourse portrays the actions as if they were targeted only to launch rockets and more attacks against civilian targets.</w:t>
      </w:r>
    </w:p>
    <w:p w14:paraId="5EAF117F" w14:textId="6B17650C" w:rsidR="001E4D8B" w:rsidRDefault="005A649C" w:rsidP="001E4D8B">
      <w:pPr>
        <w:jc w:val="both"/>
        <w:rPr>
          <w:rFonts w:asciiTheme="majorBidi" w:hAnsiTheme="majorBidi" w:cstheme="majorBidi"/>
          <w:sz w:val="28"/>
          <w:szCs w:val="28"/>
        </w:rPr>
      </w:pPr>
      <w:r w:rsidRPr="004B0E92">
        <w:rPr>
          <w:rFonts w:asciiTheme="majorBidi" w:hAnsiTheme="majorBidi" w:cstheme="majorBidi"/>
          <w:sz w:val="28"/>
          <w:szCs w:val="28"/>
        </w:rPr>
        <w:t xml:space="preserve">In conclusion, this paper tries to shed light on using interdisciplinary approach to examine discourse </w:t>
      </w:r>
      <w:r w:rsidR="00733F0E">
        <w:rPr>
          <w:rFonts w:asciiTheme="majorBidi" w:hAnsiTheme="majorBidi" w:cstheme="majorBidi"/>
          <w:sz w:val="28"/>
          <w:szCs w:val="28"/>
        </w:rPr>
        <w:t>of</w:t>
      </w:r>
      <w:r w:rsidRPr="004B0E92">
        <w:rPr>
          <w:rFonts w:asciiTheme="majorBidi" w:hAnsiTheme="majorBidi" w:cstheme="majorBidi"/>
          <w:sz w:val="28"/>
          <w:szCs w:val="28"/>
        </w:rPr>
        <w:t xml:space="preserve"> and </w:t>
      </w:r>
      <w:r w:rsidR="00733F0E">
        <w:rPr>
          <w:rFonts w:asciiTheme="majorBidi" w:hAnsiTheme="majorBidi" w:cstheme="majorBidi"/>
          <w:sz w:val="28"/>
          <w:szCs w:val="28"/>
        </w:rPr>
        <w:t>on</w:t>
      </w:r>
      <w:r w:rsidRPr="004B0E92">
        <w:rPr>
          <w:rFonts w:asciiTheme="majorBidi" w:hAnsiTheme="majorBidi" w:cstheme="majorBidi"/>
          <w:sz w:val="28"/>
          <w:szCs w:val="28"/>
        </w:rPr>
        <w:t xml:space="preserve"> Hamas on Twitter. Hopefully, despite the major challenges in data collection and treating various social media (Twitter) data, this paper contributes to methodological aspirations and explores the mutual benefits of using CDA in analyzing (big) data. </w:t>
      </w:r>
      <w:r w:rsidR="001E4D8B">
        <w:rPr>
          <w:rFonts w:asciiTheme="majorBidi" w:hAnsiTheme="majorBidi" w:cstheme="majorBidi"/>
          <w:sz w:val="28"/>
          <w:szCs w:val="28"/>
        </w:rPr>
        <w:t>What we can learn from this paper is that t</w:t>
      </w:r>
      <w:r w:rsidR="001E4D8B" w:rsidRPr="001E4D8B">
        <w:rPr>
          <w:rFonts w:asciiTheme="majorBidi" w:hAnsiTheme="majorBidi" w:cstheme="majorBidi"/>
          <w:sz w:val="28"/>
          <w:szCs w:val="28"/>
        </w:rPr>
        <w:t xml:space="preserve">he conflict between the Palestinians and the Israelis is a struggle over the </w:t>
      </w:r>
      <w:r w:rsidR="00733F0E">
        <w:rPr>
          <w:rFonts w:asciiTheme="majorBidi" w:hAnsiTheme="majorBidi" w:cstheme="majorBidi"/>
          <w:sz w:val="28"/>
          <w:szCs w:val="28"/>
        </w:rPr>
        <w:t>narrative</w:t>
      </w:r>
      <w:r w:rsidR="001E4D8B" w:rsidRPr="001E4D8B">
        <w:rPr>
          <w:rFonts w:asciiTheme="majorBidi" w:hAnsiTheme="majorBidi" w:cstheme="majorBidi"/>
          <w:sz w:val="28"/>
          <w:szCs w:val="28"/>
        </w:rPr>
        <w:t xml:space="preserve"> as much as it is a struggle on the ground. The conflict was never only political, but rather a struggle of history, culture and survival, and the winner is the one who writes the </w:t>
      </w:r>
      <w:r w:rsidR="00733F0E">
        <w:rPr>
          <w:rFonts w:asciiTheme="majorBidi" w:hAnsiTheme="majorBidi" w:cstheme="majorBidi"/>
          <w:sz w:val="28"/>
          <w:szCs w:val="28"/>
        </w:rPr>
        <w:t>narrative</w:t>
      </w:r>
      <w:r w:rsidR="001E4D8B" w:rsidRPr="001E4D8B">
        <w:rPr>
          <w:rFonts w:asciiTheme="majorBidi" w:hAnsiTheme="majorBidi" w:cstheme="majorBidi"/>
          <w:sz w:val="28"/>
          <w:szCs w:val="28"/>
        </w:rPr>
        <w:t>.</w:t>
      </w:r>
    </w:p>
    <w:p w14:paraId="2C94EB61" w14:textId="6816C167" w:rsidR="00A52BFD" w:rsidRDefault="00A52BFD" w:rsidP="001E4D8B">
      <w:pPr>
        <w:jc w:val="both"/>
        <w:rPr>
          <w:rFonts w:asciiTheme="majorBidi" w:hAnsiTheme="majorBidi" w:cstheme="majorBidi"/>
          <w:sz w:val="28"/>
          <w:szCs w:val="28"/>
        </w:rPr>
      </w:pPr>
    </w:p>
    <w:p w14:paraId="7B6178FC" w14:textId="3A3340D3" w:rsidR="00342403" w:rsidRPr="000D05E4" w:rsidRDefault="00631339" w:rsidP="00557C15">
      <w:pPr>
        <w:pStyle w:val="Heading1"/>
      </w:pPr>
      <w:r w:rsidRPr="000D05E4">
        <w:t xml:space="preserve">Bibliography </w:t>
      </w:r>
    </w:p>
    <w:p w14:paraId="0B519C99" w14:textId="77777777" w:rsidR="00E765DC" w:rsidRPr="00E765DC" w:rsidRDefault="00342403" w:rsidP="00E765DC">
      <w:pPr>
        <w:pStyle w:val="EndNoteBibliography"/>
        <w:ind w:left="720" w:hanging="720"/>
        <w:rPr>
          <w:noProof/>
        </w:rPr>
      </w:pPr>
      <w:r w:rsidRPr="000D05E4">
        <w:rPr>
          <w:rFonts w:asciiTheme="majorBidi" w:hAnsiTheme="majorBidi" w:cstheme="majorBidi"/>
          <w:sz w:val="28"/>
          <w:szCs w:val="28"/>
        </w:rPr>
        <w:fldChar w:fldCharType="begin"/>
      </w:r>
      <w:r w:rsidRPr="000D05E4">
        <w:rPr>
          <w:rFonts w:asciiTheme="majorBidi" w:hAnsiTheme="majorBidi" w:cstheme="majorBidi"/>
          <w:sz w:val="28"/>
          <w:szCs w:val="28"/>
        </w:rPr>
        <w:instrText xml:space="preserve"> ADDIN EN.REFLIST </w:instrText>
      </w:r>
      <w:r w:rsidRPr="000D05E4">
        <w:rPr>
          <w:rFonts w:asciiTheme="majorBidi" w:hAnsiTheme="majorBidi" w:cstheme="majorBidi"/>
          <w:sz w:val="28"/>
          <w:szCs w:val="28"/>
        </w:rPr>
        <w:fldChar w:fldCharType="separate"/>
      </w:r>
      <w:r w:rsidR="00E765DC" w:rsidRPr="00E765DC">
        <w:rPr>
          <w:noProof/>
        </w:rPr>
        <w:t xml:space="preserve">Abu-Amr, Z. (1993). Hamas: a historical and political background. </w:t>
      </w:r>
      <w:r w:rsidR="00E765DC" w:rsidRPr="00E765DC">
        <w:rPr>
          <w:i/>
          <w:noProof/>
        </w:rPr>
        <w:t>Journal of Palestine Studies, 22</w:t>
      </w:r>
      <w:r w:rsidR="00E765DC" w:rsidRPr="00E765DC">
        <w:rPr>
          <w:noProof/>
        </w:rPr>
        <w:t xml:space="preserve">(4), 5-19. </w:t>
      </w:r>
    </w:p>
    <w:p w14:paraId="45FB5A13" w14:textId="77777777" w:rsidR="00E765DC" w:rsidRPr="00E765DC" w:rsidRDefault="00E765DC" w:rsidP="00E765DC">
      <w:pPr>
        <w:pStyle w:val="EndNoteBibliography"/>
        <w:ind w:left="720" w:hanging="720"/>
        <w:rPr>
          <w:noProof/>
        </w:rPr>
      </w:pPr>
      <w:r w:rsidRPr="00E765DC">
        <w:rPr>
          <w:noProof/>
        </w:rPr>
        <w:t xml:space="preserve">Ackerman, S. (2001). Al-Aqsa intifada and the US media. </w:t>
      </w:r>
      <w:r w:rsidRPr="00E765DC">
        <w:rPr>
          <w:i/>
          <w:noProof/>
        </w:rPr>
        <w:t>Journal of Palestine Studies, 30</w:t>
      </w:r>
      <w:r w:rsidRPr="00E765DC">
        <w:rPr>
          <w:noProof/>
        </w:rPr>
        <w:t xml:space="preserve">(2), 61-74. </w:t>
      </w:r>
    </w:p>
    <w:p w14:paraId="1C331F3F" w14:textId="77777777" w:rsidR="00E765DC" w:rsidRPr="00E765DC" w:rsidRDefault="00E765DC" w:rsidP="00E765DC">
      <w:pPr>
        <w:pStyle w:val="EndNoteBibliography"/>
        <w:ind w:left="720" w:hanging="720"/>
        <w:rPr>
          <w:noProof/>
        </w:rPr>
      </w:pPr>
      <w:r w:rsidRPr="00E765DC">
        <w:rPr>
          <w:noProof/>
        </w:rPr>
        <w:t xml:space="preserve">Ahmad, A. R., &amp; Hamasaeed, N. H. H. H. (2015). The Role of Social Media in the ‘Syrian Uprising’. </w:t>
      </w:r>
      <w:r w:rsidRPr="00E765DC">
        <w:rPr>
          <w:i/>
          <w:noProof/>
        </w:rPr>
        <w:t>Journal of Economic Development, Environment and People, 4</w:t>
      </w:r>
      <w:r w:rsidRPr="00E765DC">
        <w:rPr>
          <w:noProof/>
        </w:rPr>
        <w:t xml:space="preserve">(2), 39-48. </w:t>
      </w:r>
    </w:p>
    <w:p w14:paraId="5DD1AAAD" w14:textId="77777777" w:rsidR="00E765DC" w:rsidRPr="00E765DC" w:rsidRDefault="00E765DC" w:rsidP="00E765DC">
      <w:pPr>
        <w:pStyle w:val="EndNoteBibliography"/>
        <w:ind w:left="720" w:hanging="720"/>
        <w:rPr>
          <w:noProof/>
        </w:rPr>
      </w:pPr>
      <w:r w:rsidRPr="00E765DC">
        <w:rPr>
          <w:noProof/>
        </w:rPr>
        <w:t xml:space="preserve">Amer, M. (2017). Critical discourse analysis of war reporting in the international press: the case of the Gaza war of 2008–2009. </w:t>
      </w:r>
      <w:r w:rsidRPr="00E765DC">
        <w:rPr>
          <w:i/>
          <w:noProof/>
        </w:rPr>
        <w:t>Palgrave Communications, 3</w:t>
      </w:r>
      <w:r w:rsidRPr="00E765DC">
        <w:rPr>
          <w:noProof/>
        </w:rPr>
        <w:t xml:space="preserve">(1), 1-11. </w:t>
      </w:r>
    </w:p>
    <w:p w14:paraId="175131EE" w14:textId="77777777" w:rsidR="00E765DC" w:rsidRPr="00E765DC" w:rsidRDefault="00E765DC" w:rsidP="00E765DC">
      <w:pPr>
        <w:pStyle w:val="EndNoteBibliography"/>
        <w:ind w:left="720" w:hanging="720"/>
        <w:rPr>
          <w:noProof/>
        </w:rPr>
      </w:pPr>
      <w:r w:rsidRPr="00E765DC">
        <w:rPr>
          <w:noProof/>
        </w:rPr>
        <w:t xml:space="preserve">Amer, M. (Ed.) (2022). </w:t>
      </w:r>
      <w:r w:rsidRPr="00E765DC">
        <w:rPr>
          <w:i/>
          <w:noProof/>
        </w:rPr>
        <w:t>The Palestinian Issue in the New Media and the Structure of Media Discourse ,</w:t>
      </w:r>
      <w:r w:rsidRPr="00E765DC">
        <w:rPr>
          <w:i/>
          <w:noProof/>
          <w:rtl/>
        </w:rPr>
        <w:t>القضية الفلسطينية في الإعلام الجديد وبنية الخطاب الإعلامي</w:t>
      </w:r>
      <w:r w:rsidRPr="00E765DC">
        <w:rPr>
          <w:noProof/>
          <w:rtl/>
        </w:rPr>
        <w:t xml:space="preserve"> (1</w:t>
      </w:r>
      <w:r w:rsidRPr="00E765DC">
        <w:rPr>
          <w:noProof/>
        </w:rPr>
        <w:t>. ed.). Berlin, Germany: Democratic Arab Centre for Strategic, Political and Economic Studies.</w:t>
      </w:r>
    </w:p>
    <w:p w14:paraId="7AD2EFF5" w14:textId="77777777" w:rsidR="00E765DC" w:rsidRPr="00E765DC" w:rsidRDefault="00E765DC" w:rsidP="00E765DC">
      <w:pPr>
        <w:pStyle w:val="EndNoteBibliography"/>
        <w:ind w:left="720" w:hanging="720"/>
        <w:rPr>
          <w:noProof/>
        </w:rPr>
      </w:pPr>
      <w:r w:rsidRPr="00E765DC">
        <w:rPr>
          <w:noProof/>
        </w:rPr>
        <w:t xml:space="preserve">Aouragh, M. (2008). Everyday resistance on the Internet: The Palestinian context. </w:t>
      </w:r>
      <w:r w:rsidRPr="00E765DC">
        <w:rPr>
          <w:i/>
          <w:noProof/>
        </w:rPr>
        <w:t>Journal of Arab &amp; Muslim Media Research, 1</w:t>
      </w:r>
      <w:r w:rsidRPr="00E765DC">
        <w:rPr>
          <w:noProof/>
        </w:rPr>
        <w:t xml:space="preserve">(2), 109-130. </w:t>
      </w:r>
    </w:p>
    <w:p w14:paraId="6574C941" w14:textId="77777777" w:rsidR="00E765DC" w:rsidRPr="00E765DC" w:rsidRDefault="00E765DC" w:rsidP="00E765DC">
      <w:pPr>
        <w:pStyle w:val="EndNoteBibliography"/>
        <w:ind w:left="720" w:hanging="720"/>
        <w:rPr>
          <w:noProof/>
        </w:rPr>
      </w:pPr>
      <w:r w:rsidRPr="00E765DC">
        <w:rPr>
          <w:noProof/>
        </w:rPr>
        <w:t>Bardici, M. V. (2012). A discourse analysis of the media representation of social media for social change-The case of Egyptian revolution and political change. In: Malmö högskola/Kultur och samhälle.</w:t>
      </w:r>
    </w:p>
    <w:p w14:paraId="21AA1A78" w14:textId="77777777" w:rsidR="00E765DC" w:rsidRPr="00E765DC" w:rsidRDefault="00E765DC" w:rsidP="00E765DC">
      <w:pPr>
        <w:pStyle w:val="EndNoteBibliography"/>
        <w:ind w:left="720" w:hanging="720"/>
        <w:rPr>
          <w:noProof/>
        </w:rPr>
      </w:pPr>
      <w:r w:rsidRPr="00E765DC">
        <w:rPr>
          <w:noProof/>
        </w:rPr>
        <w:lastRenderedPageBreak/>
        <w:t xml:space="preserve">Barkho, L. (2008). The Discursive and Social Power of News Discourse: The case of Aljazeera in comparison and parallel with the BBC and CNN. </w:t>
      </w:r>
      <w:r w:rsidRPr="00E765DC">
        <w:rPr>
          <w:i/>
          <w:noProof/>
        </w:rPr>
        <w:t>Studies in Language and Capitalism, 1</w:t>
      </w:r>
      <w:r w:rsidRPr="00E765DC">
        <w:rPr>
          <w:noProof/>
        </w:rPr>
        <w:t xml:space="preserve">(3/4), 111-159. </w:t>
      </w:r>
    </w:p>
    <w:p w14:paraId="714DAEE7" w14:textId="77777777" w:rsidR="00E765DC" w:rsidRPr="00E765DC" w:rsidRDefault="00E765DC" w:rsidP="00E765DC">
      <w:pPr>
        <w:pStyle w:val="EndNoteBibliography"/>
        <w:ind w:left="720" w:hanging="720"/>
        <w:rPr>
          <w:noProof/>
        </w:rPr>
      </w:pPr>
      <w:r w:rsidRPr="00E765DC">
        <w:rPr>
          <w:noProof/>
        </w:rPr>
        <w:t xml:space="preserve">Bhuiyan, S. I. (2011). Social media and its effectiveness in the political reform movement in Egypt. </w:t>
      </w:r>
      <w:r w:rsidRPr="00E765DC">
        <w:rPr>
          <w:i/>
          <w:noProof/>
        </w:rPr>
        <w:t>Middle East Media Educator, 1</w:t>
      </w:r>
      <w:r w:rsidRPr="00E765DC">
        <w:rPr>
          <w:noProof/>
        </w:rPr>
        <w:t xml:space="preserve">(1), 14-20. </w:t>
      </w:r>
    </w:p>
    <w:p w14:paraId="0C108EAD" w14:textId="77777777" w:rsidR="00E765DC" w:rsidRPr="00E765DC" w:rsidRDefault="00E765DC" w:rsidP="00E765DC">
      <w:pPr>
        <w:pStyle w:val="EndNoteBibliography"/>
        <w:ind w:left="720" w:hanging="720"/>
        <w:rPr>
          <w:noProof/>
        </w:rPr>
      </w:pPr>
      <w:r w:rsidRPr="00E765DC">
        <w:rPr>
          <w:noProof/>
        </w:rPr>
        <w:t xml:space="preserve">Brown, N. J. (2008). Principled or Stubborn? Western Policy toward Hamas. </w:t>
      </w:r>
      <w:r w:rsidRPr="00E765DC">
        <w:rPr>
          <w:i/>
          <w:noProof/>
        </w:rPr>
        <w:t>The International Spectator, 43</w:t>
      </w:r>
      <w:r w:rsidRPr="00E765DC">
        <w:rPr>
          <w:noProof/>
        </w:rPr>
        <w:t xml:space="preserve">(4), 73-87. </w:t>
      </w:r>
    </w:p>
    <w:p w14:paraId="5A857F7E" w14:textId="77777777" w:rsidR="00E765DC" w:rsidRPr="00E765DC" w:rsidRDefault="00E765DC" w:rsidP="00E765DC">
      <w:pPr>
        <w:pStyle w:val="EndNoteBibliography"/>
        <w:ind w:left="720" w:hanging="720"/>
        <w:rPr>
          <w:noProof/>
        </w:rPr>
      </w:pPr>
      <w:r w:rsidRPr="00E765DC">
        <w:rPr>
          <w:noProof/>
        </w:rPr>
        <w:t xml:space="preserve">Christou, F., &amp; Sofos, S. (2019). Physical and virtual spaces among the Palestinian diaspora in Malmö. </w:t>
      </w:r>
      <w:r w:rsidRPr="00E765DC">
        <w:rPr>
          <w:i/>
          <w:noProof/>
        </w:rPr>
        <w:t>The Handbook of Diasporas, Media, and Culture</w:t>
      </w:r>
      <w:r w:rsidRPr="00E765DC">
        <w:rPr>
          <w:noProof/>
        </w:rPr>
        <w:t xml:space="preserve">, 529-546. </w:t>
      </w:r>
    </w:p>
    <w:p w14:paraId="21EC5FB6" w14:textId="77777777" w:rsidR="00E765DC" w:rsidRPr="00E765DC" w:rsidRDefault="00E765DC" w:rsidP="00E765DC">
      <w:pPr>
        <w:pStyle w:val="EndNoteBibliography"/>
        <w:ind w:left="720" w:hanging="720"/>
        <w:rPr>
          <w:noProof/>
        </w:rPr>
      </w:pPr>
      <w:r w:rsidRPr="00E765DC">
        <w:rPr>
          <w:noProof/>
        </w:rPr>
        <w:t xml:space="preserve">Çoşkun, G. E. (2015). Use of Multimodal Critical Discouse Analysis in Media Studies. </w:t>
      </w:r>
      <w:r w:rsidRPr="00E765DC">
        <w:rPr>
          <w:i/>
          <w:noProof/>
        </w:rPr>
        <w:t>The Online Journal of Communication and Media–July, 1</w:t>
      </w:r>
      <w:r w:rsidRPr="00E765DC">
        <w:rPr>
          <w:noProof/>
        </w:rPr>
        <w:t xml:space="preserve">(3), 4043. </w:t>
      </w:r>
    </w:p>
    <w:p w14:paraId="2D9D1DFE" w14:textId="77777777" w:rsidR="00E765DC" w:rsidRPr="00E765DC" w:rsidRDefault="00E765DC" w:rsidP="00E765DC">
      <w:pPr>
        <w:pStyle w:val="EndNoteBibliography"/>
        <w:ind w:left="720" w:hanging="720"/>
        <w:rPr>
          <w:noProof/>
        </w:rPr>
      </w:pPr>
      <w:r w:rsidRPr="00E765DC">
        <w:rPr>
          <w:noProof/>
        </w:rPr>
        <w:t xml:space="preserve">Etling, B., Kelly, J., Faris, R., &amp; Palfrey, J. (2010). Mapping the Arabic blogosphere: Politics and dissent online. </w:t>
      </w:r>
      <w:r w:rsidRPr="00E765DC">
        <w:rPr>
          <w:i/>
          <w:noProof/>
        </w:rPr>
        <w:t>New Media &amp; Society, 12</w:t>
      </w:r>
      <w:r w:rsidRPr="00E765DC">
        <w:rPr>
          <w:noProof/>
        </w:rPr>
        <w:t xml:space="preserve">(8), 1225-1243. </w:t>
      </w:r>
    </w:p>
    <w:p w14:paraId="7A3C91CB" w14:textId="77777777" w:rsidR="00E765DC" w:rsidRPr="00E765DC" w:rsidRDefault="00E765DC" w:rsidP="00E765DC">
      <w:pPr>
        <w:pStyle w:val="EndNoteBibliography"/>
        <w:ind w:left="720" w:hanging="720"/>
        <w:rPr>
          <w:noProof/>
        </w:rPr>
      </w:pPr>
      <w:r w:rsidRPr="00E765DC">
        <w:rPr>
          <w:noProof/>
        </w:rPr>
        <w:t xml:space="preserve">Fairclough, N. (2003). </w:t>
      </w:r>
      <w:r w:rsidRPr="00E765DC">
        <w:rPr>
          <w:i/>
          <w:noProof/>
        </w:rPr>
        <w:t>Analysing discourse: Textual analysis for social research</w:t>
      </w:r>
      <w:r w:rsidRPr="00E765DC">
        <w:rPr>
          <w:noProof/>
        </w:rPr>
        <w:t>: Psychology Press.</w:t>
      </w:r>
    </w:p>
    <w:p w14:paraId="0332A70B" w14:textId="77777777" w:rsidR="00E765DC" w:rsidRPr="00E765DC" w:rsidRDefault="00E765DC" w:rsidP="00E765DC">
      <w:pPr>
        <w:pStyle w:val="EndNoteBibliography"/>
        <w:ind w:left="720" w:hanging="720"/>
        <w:rPr>
          <w:noProof/>
        </w:rPr>
      </w:pPr>
      <w:r w:rsidRPr="00E765DC">
        <w:rPr>
          <w:noProof/>
        </w:rPr>
        <w:t xml:space="preserve">Farsakh, L. (2016). A common state in Israel–Palestine: Historical origins and lingering challenges. </w:t>
      </w:r>
      <w:r w:rsidRPr="00E765DC">
        <w:rPr>
          <w:i/>
          <w:noProof/>
        </w:rPr>
        <w:t>Ethnopolitics, 15</w:t>
      </w:r>
      <w:r w:rsidRPr="00E765DC">
        <w:rPr>
          <w:noProof/>
        </w:rPr>
        <w:t xml:space="preserve">(4), 380-392. </w:t>
      </w:r>
    </w:p>
    <w:p w14:paraId="12C37A50" w14:textId="77777777" w:rsidR="00E765DC" w:rsidRPr="00E765DC" w:rsidRDefault="00E765DC" w:rsidP="00E765DC">
      <w:pPr>
        <w:pStyle w:val="EndNoteBibliography"/>
        <w:ind w:left="720" w:hanging="720"/>
        <w:rPr>
          <w:noProof/>
        </w:rPr>
      </w:pPr>
      <w:r w:rsidRPr="00E765DC">
        <w:rPr>
          <w:noProof/>
        </w:rPr>
        <w:t xml:space="preserve">Frisch, H. (2010). Hamas: The Palestinian Muslim Brotherhood. In </w:t>
      </w:r>
      <w:r w:rsidRPr="00E765DC">
        <w:rPr>
          <w:i/>
          <w:noProof/>
        </w:rPr>
        <w:t>The Muslim Brotherhood</w:t>
      </w:r>
      <w:r w:rsidRPr="00E765DC">
        <w:rPr>
          <w:noProof/>
        </w:rPr>
        <w:t xml:space="preserve"> (pp. 89-102): Springer.</w:t>
      </w:r>
    </w:p>
    <w:p w14:paraId="32C89725" w14:textId="77777777" w:rsidR="00E765DC" w:rsidRPr="00E765DC" w:rsidRDefault="00E765DC" w:rsidP="00E765DC">
      <w:pPr>
        <w:pStyle w:val="EndNoteBibliography"/>
        <w:ind w:left="720" w:hanging="720"/>
        <w:rPr>
          <w:noProof/>
        </w:rPr>
      </w:pPr>
      <w:r w:rsidRPr="00E765DC">
        <w:rPr>
          <w:noProof/>
        </w:rPr>
        <w:t xml:space="preserve">Halliday, M., &amp; Mathiessen, C. M. (2004). An Introduction to Functional Grammar London: Wdward Arnold. </w:t>
      </w:r>
    </w:p>
    <w:p w14:paraId="1A423209" w14:textId="77777777" w:rsidR="00E765DC" w:rsidRPr="00E765DC" w:rsidRDefault="00E765DC" w:rsidP="00E765DC">
      <w:pPr>
        <w:pStyle w:val="EndNoteBibliography"/>
        <w:ind w:left="720" w:hanging="720"/>
        <w:rPr>
          <w:noProof/>
        </w:rPr>
      </w:pPr>
      <w:r w:rsidRPr="00E765DC">
        <w:rPr>
          <w:noProof/>
        </w:rPr>
        <w:t xml:space="preserve">Hanafi, S. (2005). Reshaping geography: Palestinian community networks in Europe and the new media. </w:t>
      </w:r>
      <w:r w:rsidRPr="00E765DC">
        <w:rPr>
          <w:i/>
          <w:noProof/>
        </w:rPr>
        <w:t>Journal of Ethnic and Migration Studies, 31</w:t>
      </w:r>
      <w:r w:rsidRPr="00E765DC">
        <w:rPr>
          <w:noProof/>
        </w:rPr>
        <w:t xml:space="preserve">(3), 581-598. </w:t>
      </w:r>
    </w:p>
    <w:p w14:paraId="54083FDB" w14:textId="77777777" w:rsidR="00E765DC" w:rsidRPr="00E765DC" w:rsidRDefault="00E765DC" w:rsidP="00E765DC">
      <w:pPr>
        <w:pStyle w:val="EndNoteBibliography"/>
        <w:ind w:left="720" w:hanging="720"/>
        <w:rPr>
          <w:noProof/>
        </w:rPr>
      </w:pPr>
      <w:r w:rsidRPr="00E765DC">
        <w:rPr>
          <w:noProof/>
        </w:rPr>
        <w:t xml:space="preserve">Hroub, K. (2006). A ““New Hamas”” through Its New Documents. </w:t>
      </w:r>
      <w:r w:rsidRPr="00E765DC">
        <w:rPr>
          <w:i/>
          <w:noProof/>
        </w:rPr>
        <w:t>Journal of Palestine Studies, 35</w:t>
      </w:r>
      <w:r w:rsidRPr="00E765DC">
        <w:rPr>
          <w:noProof/>
        </w:rPr>
        <w:t xml:space="preserve">(4), 6-27. </w:t>
      </w:r>
    </w:p>
    <w:p w14:paraId="06E75536" w14:textId="77777777" w:rsidR="00E765DC" w:rsidRPr="00E765DC" w:rsidRDefault="00E765DC" w:rsidP="00E765DC">
      <w:pPr>
        <w:pStyle w:val="EndNoteBibliography"/>
        <w:ind w:left="720" w:hanging="720"/>
        <w:rPr>
          <w:noProof/>
        </w:rPr>
      </w:pPr>
      <w:r w:rsidRPr="00E765DC">
        <w:rPr>
          <w:noProof/>
        </w:rPr>
        <w:t xml:space="preserve">Kaplan, A., &amp; Haenlein, M. (2010). Users of the world, unite! The challenges and opportunities of Social Media. </w:t>
      </w:r>
      <w:r w:rsidRPr="00E765DC">
        <w:rPr>
          <w:i/>
          <w:noProof/>
        </w:rPr>
        <w:t>Business horizons, 53</w:t>
      </w:r>
      <w:r w:rsidRPr="00E765DC">
        <w:rPr>
          <w:noProof/>
        </w:rPr>
        <w:t xml:space="preserve">(1), 59-68. </w:t>
      </w:r>
    </w:p>
    <w:p w14:paraId="25DB60A5" w14:textId="77777777" w:rsidR="00E765DC" w:rsidRPr="00E765DC" w:rsidRDefault="00E765DC" w:rsidP="00E765DC">
      <w:pPr>
        <w:pStyle w:val="EndNoteBibliography"/>
        <w:ind w:left="720" w:hanging="720"/>
        <w:rPr>
          <w:noProof/>
        </w:rPr>
      </w:pPr>
      <w:r w:rsidRPr="00E765DC">
        <w:rPr>
          <w:noProof/>
        </w:rPr>
        <w:t xml:space="preserve">Kent, M. L. (2010). Directions in social media for professionals and scholars. </w:t>
      </w:r>
      <w:r w:rsidRPr="00E765DC">
        <w:rPr>
          <w:i/>
          <w:noProof/>
        </w:rPr>
        <w:t>Handbook of public relations, 2</w:t>
      </w:r>
      <w:r w:rsidRPr="00E765DC">
        <w:rPr>
          <w:noProof/>
        </w:rPr>
        <w:t xml:space="preserve">, 643-656. </w:t>
      </w:r>
    </w:p>
    <w:p w14:paraId="0256186E" w14:textId="77777777" w:rsidR="00E765DC" w:rsidRPr="00E765DC" w:rsidRDefault="00E765DC" w:rsidP="00E765DC">
      <w:pPr>
        <w:pStyle w:val="EndNoteBibliography"/>
        <w:ind w:left="720" w:hanging="720"/>
        <w:rPr>
          <w:noProof/>
        </w:rPr>
      </w:pPr>
      <w:r w:rsidRPr="00E765DC">
        <w:rPr>
          <w:noProof/>
        </w:rPr>
        <w:t xml:space="preserve">KhosraviNik, M. (2017). Social media critical discourse studies (SM-CDS). </w:t>
      </w:r>
      <w:r w:rsidRPr="00E765DC">
        <w:rPr>
          <w:i/>
          <w:noProof/>
        </w:rPr>
        <w:t>Handbook of critical discourse analysis, 583</w:t>
      </w:r>
      <w:r w:rsidRPr="00E765DC">
        <w:rPr>
          <w:noProof/>
        </w:rPr>
        <w:t xml:space="preserve">, 596. </w:t>
      </w:r>
    </w:p>
    <w:p w14:paraId="3F168E4D" w14:textId="77777777" w:rsidR="00E765DC" w:rsidRPr="00E765DC" w:rsidRDefault="00E765DC" w:rsidP="00E765DC">
      <w:pPr>
        <w:pStyle w:val="EndNoteBibliography"/>
        <w:ind w:left="720" w:hanging="720"/>
        <w:rPr>
          <w:noProof/>
        </w:rPr>
      </w:pPr>
      <w:r w:rsidRPr="00E765DC">
        <w:rPr>
          <w:noProof/>
        </w:rPr>
        <w:t xml:space="preserve">KhosraviNik, M., &amp; Amer, M. (2020). Social media and terrorism discourse: the Islamic State’s (IS) social media discursive content and practices. </w:t>
      </w:r>
      <w:r w:rsidRPr="00E765DC">
        <w:rPr>
          <w:i/>
          <w:noProof/>
        </w:rPr>
        <w:t>Critical Discourse Studies</w:t>
      </w:r>
      <w:r w:rsidRPr="00E765DC">
        <w:rPr>
          <w:noProof/>
        </w:rPr>
        <w:t xml:space="preserve">, 1-20. </w:t>
      </w:r>
    </w:p>
    <w:p w14:paraId="3176A70F" w14:textId="77777777" w:rsidR="00E765DC" w:rsidRPr="00E765DC" w:rsidRDefault="00E765DC" w:rsidP="00E765DC">
      <w:pPr>
        <w:pStyle w:val="EndNoteBibliography"/>
        <w:ind w:left="720" w:hanging="720"/>
        <w:rPr>
          <w:noProof/>
        </w:rPr>
      </w:pPr>
      <w:r w:rsidRPr="00E765DC">
        <w:rPr>
          <w:noProof/>
        </w:rPr>
        <w:t xml:space="preserve">Kietzmann, J. H., Hermkens, K., McCarthy, I. P., &amp; Silvestre, B. S. (2011). Social media? Get serious! Understanding the functional building blocks of social media. </w:t>
      </w:r>
      <w:r w:rsidRPr="00E765DC">
        <w:rPr>
          <w:i/>
          <w:noProof/>
        </w:rPr>
        <w:t>Business horizons, 54</w:t>
      </w:r>
      <w:r w:rsidRPr="00E765DC">
        <w:rPr>
          <w:noProof/>
        </w:rPr>
        <w:t xml:space="preserve">(3), 241-251. </w:t>
      </w:r>
    </w:p>
    <w:p w14:paraId="42687F1A" w14:textId="77777777" w:rsidR="00E765DC" w:rsidRPr="00E765DC" w:rsidRDefault="00E765DC" w:rsidP="00E765DC">
      <w:pPr>
        <w:pStyle w:val="EndNoteBibliography"/>
        <w:ind w:left="720" w:hanging="720"/>
        <w:rPr>
          <w:noProof/>
        </w:rPr>
      </w:pPr>
      <w:r w:rsidRPr="00E765DC">
        <w:rPr>
          <w:noProof/>
        </w:rPr>
        <w:t>Koc-Michalska, K., &amp; Lilleker, D. (2017). Digital politics: Mobilization, engagement, and participation. In (Vol. 34, pp. 1-5): Taylor &amp; Francis.</w:t>
      </w:r>
    </w:p>
    <w:p w14:paraId="77FC94B0" w14:textId="77777777" w:rsidR="00E765DC" w:rsidRPr="00E765DC" w:rsidRDefault="00E765DC" w:rsidP="00E765DC">
      <w:pPr>
        <w:pStyle w:val="EndNoteBibliography"/>
        <w:ind w:left="720" w:hanging="720"/>
        <w:rPr>
          <w:noProof/>
        </w:rPr>
      </w:pPr>
      <w:r w:rsidRPr="00E765DC">
        <w:rPr>
          <w:noProof/>
        </w:rPr>
        <w:t xml:space="preserve">Kress, G. (2003). </w:t>
      </w:r>
      <w:r w:rsidRPr="00E765DC">
        <w:rPr>
          <w:i/>
          <w:noProof/>
        </w:rPr>
        <w:t>Literacy in the New Media Age</w:t>
      </w:r>
      <w:r w:rsidRPr="00E765DC">
        <w:rPr>
          <w:noProof/>
        </w:rPr>
        <w:t>: Psychology Press.</w:t>
      </w:r>
    </w:p>
    <w:p w14:paraId="660C1691" w14:textId="77777777" w:rsidR="00E765DC" w:rsidRPr="00E765DC" w:rsidRDefault="00E765DC" w:rsidP="00E765DC">
      <w:pPr>
        <w:pStyle w:val="EndNoteBibliography"/>
        <w:ind w:left="720" w:hanging="720"/>
        <w:rPr>
          <w:noProof/>
        </w:rPr>
      </w:pPr>
      <w:r w:rsidRPr="00E765DC">
        <w:rPr>
          <w:noProof/>
        </w:rPr>
        <w:t xml:space="preserve">Kress, G., &amp; Van Leeuwen, T. (1998). Front pages:(The critical) analysis of newspaper layout. </w:t>
      </w:r>
      <w:r w:rsidRPr="00E765DC">
        <w:rPr>
          <w:i/>
          <w:noProof/>
        </w:rPr>
        <w:t>Approaches to media discourse, 186</w:t>
      </w:r>
      <w:r w:rsidRPr="00E765DC">
        <w:rPr>
          <w:noProof/>
        </w:rPr>
        <w:t xml:space="preserve">. </w:t>
      </w:r>
    </w:p>
    <w:p w14:paraId="10914A8A" w14:textId="77777777" w:rsidR="00E765DC" w:rsidRPr="00E765DC" w:rsidRDefault="00E765DC" w:rsidP="00E765DC">
      <w:pPr>
        <w:pStyle w:val="EndNoteBibliography"/>
        <w:ind w:left="720" w:hanging="720"/>
        <w:rPr>
          <w:noProof/>
        </w:rPr>
      </w:pPr>
      <w:r w:rsidRPr="00E765DC">
        <w:rPr>
          <w:noProof/>
        </w:rPr>
        <w:t xml:space="preserve">Kress, G., &amp; van Leewen, T. (1996). Reading images: the grammar of visual design. </w:t>
      </w:r>
      <w:r w:rsidRPr="00E765DC">
        <w:rPr>
          <w:i/>
          <w:noProof/>
        </w:rPr>
        <w:t>London and New York: Routledge</w:t>
      </w:r>
      <w:r w:rsidRPr="00E765DC">
        <w:rPr>
          <w:noProof/>
        </w:rPr>
        <w:t xml:space="preserve">. </w:t>
      </w:r>
    </w:p>
    <w:p w14:paraId="370C3E0D" w14:textId="77777777" w:rsidR="00E765DC" w:rsidRPr="00E765DC" w:rsidRDefault="00E765DC" w:rsidP="00E765DC">
      <w:pPr>
        <w:pStyle w:val="EndNoteBibliography"/>
        <w:ind w:left="720" w:hanging="720"/>
        <w:rPr>
          <w:noProof/>
        </w:rPr>
      </w:pPr>
      <w:r w:rsidRPr="00E765DC">
        <w:rPr>
          <w:noProof/>
        </w:rPr>
        <w:lastRenderedPageBreak/>
        <w:t xml:space="preserve">Makhortykh, M., &amp; Bastian, M. (2022). Personalizing the war: Perspectives for the adoption of news recommendation algorithms in the media coverage of the conflict in Eastern Ukraine. </w:t>
      </w:r>
      <w:r w:rsidRPr="00E765DC">
        <w:rPr>
          <w:i/>
          <w:noProof/>
        </w:rPr>
        <w:t>Media, War &amp; Conflict, 15</w:t>
      </w:r>
      <w:r w:rsidRPr="00E765DC">
        <w:rPr>
          <w:noProof/>
        </w:rPr>
        <w:t xml:space="preserve">(1), 25-45. </w:t>
      </w:r>
    </w:p>
    <w:p w14:paraId="22F4351A" w14:textId="77777777" w:rsidR="00E765DC" w:rsidRPr="00E765DC" w:rsidRDefault="00E765DC" w:rsidP="00E765DC">
      <w:pPr>
        <w:pStyle w:val="EndNoteBibliography"/>
        <w:ind w:left="720" w:hanging="720"/>
        <w:rPr>
          <w:noProof/>
        </w:rPr>
      </w:pPr>
      <w:r w:rsidRPr="00E765DC">
        <w:rPr>
          <w:noProof/>
        </w:rPr>
        <w:t xml:space="preserve">Migdalovitz, C. (2010). </w:t>
      </w:r>
      <w:r w:rsidRPr="00E765DC">
        <w:rPr>
          <w:i/>
          <w:noProof/>
        </w:rPr>
        <w:t>Israel's Blockade of Gaza and the'Mavi Marmara'Incident</w:t>
      </w:r>
      <w:r w:rsidRPr="00E765DC">
        <w:rPr>
          <w:noProof/>
        </w:rPr>
        <w:t>: DIANE Publishing.</w:t>
      </w:r>
    </w:p>
    <w:p w14:paraId="1D899D40" w14:textId="77777777" w:rsidR="00E765DC" w:rsidRPr="00E765DC" w:rsidRDefault="00E765DC" w:rsidP="00E765DC">
      <w:pPr>
        <w:pStyle w:val="EndNoteBibliography"/>
        <w:ind w:left="720" w:hanging="720"/>
        <w:rPr>
          <w:noProof/>
        </w:rPr>
      </w:pPr>
      <w:r w:rsidRPr="00E765DC">
        <w:rPr>
          <w:noProof/>
        </w:rPr>
        <w:t xml:space="preserve">Morris, L. (2014). Contextualizing the power of social media: Technology, communication and the Libya Crisis. </w:t>
      </w:r>
      <w:r w:rsidRPr="00E765DC">
        <w:rPr>
          <w:i/>
          <w:noProof/>
        </w:rPr>
        <w:t>First Monday</w:t>
      </w:r>
      <w:r w:rsidRPr="00E765DC">
        <w:rPr>
          <w:noProof/>
        </w:rPr>
        <w:t xml:space="preserve">. </w:t>
      </w:r>
    </w:p>
    <w:p w14:paraId="1E1DC932" w14:textId="77777777" w:rsidR="00E765DC" w:rsidRPr="00E765DC" w:rsidRDefault="00E765DC" w:rsidP="00E765DC">
      <w:pPr>
        <w:pStyle w:val="EndNoteBibliography"/>
        <w:ind w:left="720" w:hanging="720"/>
        <w:rPr>
          <w:noProof/>
        </w:rPr>
      </w:pPr>
      <w:r w:rsidRPr="00E765DC">
        <w:rPr>
          <w:noProof/>
        </w:rPr>
        <w:t xml:space="preserve">Najjar, A. (2010). Othering the self: Palestinians narrating the war on Gaza in the social media. </w:t>
      </w:r>
      <w:r w:rsidRPr="00E765DC">
        <w:rPr>
          <w:i/>
          <w:noProof/>
        </w:rPr>
        <w:t>Journal of Middle East Media, 6</w:t>
      </w:r>
      <w:r w:rsidRPr="00E765DC">
        <w:rPr>
          <w:noProof/>
        </w:rPr>
        <w:t xml:space="preserve">(1), 1-30. </w:t>
      </w:r>
    </w:p>
    <w:p w14:paraId="0E829579" w14:textId="77777777" w:rsidR="00E765DC" w:rsidRPr="00E765DC" w:rsidRDefault="00E765DC" w:rsidP="00E765DC">
      <w:pPr>
        <w:pStyle w:val="EndNoteBibliography"/>
        <w:ind w:left="720" w:hanging="720"/>
        <w:rPr>
          <w:noProof/>
        </w:rPr>
      </w:pPr>
      <w:r w:rsidRPr="00E765DC">
        <w:rPr>
          <w:noProof/>
        </w:rPr>
        <w:t xml:space="preserve">Nohrstedt, S. A., &amp; Ottosen, R. (2014). </w:t>
      </w:r>
      <w:r w:rsidRPr="00E765DC">
        <w:rPr>
          <w:i/>
          <w:noProof/>
        </w:rPr>
        <w:t>New wars, new media and new war journalism: professional and legal challenges in conflict reporting</w:t>
      </w:r>
      <w:r w:rsidRPr="00E765DC">
        <w:rPr>
          <w:noProof/>
        </w:rPr>
        <w:t>: Nordicom.</w:t>
      </w:r>
    </w:p>
    <w:p w14:paraId="4BE2B736" w14:textId="77777777" w:rsidR="00E765DC" w:rsidRPr="00E765DC" w:rsidRDefault="00E765DC" w:rsidP="00E765DC">
      <w:pPr>
        <w:pStyle w:val="EndNoteBibliography"/>
        <w:ind w:left="720" w:hanging="720"/>
        <w:rPr>
          <w:noProof/>
        </w:rPr>
      </w:pPr>
      <w:r w:rsidRPr="00E765DC">
        <w:rPr>
          <w:noProof/>
        </w:rPr>
        <w:t xml:space="preserve">O'Halloran, K. L., Tan, S., Smith, B. A., &amp; Podlasov, A. (2011). Multimodal analysis within an interactive software environment: critical discourse perspectives. </w:t>
      </w:r>
      <w:r w:rsidRPr="00E765DC">
        <w:rPr>
          <w:i/>
          <w:noProof/>
        </w:rPr>
        <w:t>Critical Discourse Studies, 8</w:t>
      </w:r>
      <w:r w:rsidRPr="00E765DC">
        <w:rPr>
          <w:noProof/>
        </w:rPr>
        <w:t xml:space="preserve">(2), 109-125. </w:t>
      </w:r>
    </w:p>
    <w:p w14:paraId="25124ACF" w14:textId="77777777" w:rsidR="00E765DC" w:rsidRPr="00E765DC" w:rsidRDefault="00E765DC" w:rsidP="00E765DC">
      <w:pPr>
        <w:pStyle w:val="EndNoteBibliography"/>
        <w:ind w:left="720" w:hanging="720"/>
        <w:rPr>
          <w:noProof/>
        </w:rPr>
      </w:pPr>
      <w:r w:rsidRPr="00E765DC">
        <w:rPr>
          <w:noProof/>
        </w:rPr>
        <w:t xml:space="preserve">O'reilly, T. (2007). What is Web 2.0: Design patterns and business models for the next generation of software. </w:t>
      </w:r>
      <w:r w:rsidRPr="00E765DC">
        <w:rPr>
          <w:i/>
          <w:noProof/>
        </w:rPr>
        <w:t>Communications &amp; strategies</w:t>
      </w:r>
      <w:r w:rsidRPr="00E765DC">
        <w:rPr>
          <w:noProof/>
        </w:rPr>
        <w:t xml:space="preserve">(1), 17. </w:t>
      </w:r>
    </w:p>
    <w:p w14:paraId="4CAF49FB" w14:textId="77777777" w:rsidR="00E765DC" w:rsidRPr="00E765DC" w:rsidRDefault="00E765DC" w:rsidP="00E765DC">
      <w:pPr>
        <w:pStyle w:val="EndNoteBibliography"/>
        <w:ind w:left="720" w:hanging="720"/>
        <w:rPr>
          <w:noProof/>
        </w:rPr>
      </w:pPr>
      <w:r w:rsidRPr="00E765DC">
        <w:rPr>
          <w:noProof/>
        </w:rPr>
        <w:t xml:space="preserve">O’Halloran, K. L. (2004). Visual semiosis in film. </w:t>
      </w:r>
      <w:r w:rsidRPr="00E765DC">
        <w:rPr>
          <w:i/>
          <w:noProof/>
        </w:rPr>
        <w:t>Multimodal discourse analysis: Systemic functional perspectives</w:t>
      </w:r>
      <w:r w:rsidRPr="00E765DC">
        <w:rPr>
          <w:noProof/>
        </w:rPr>
        <w:t xml:space="preserve">, 109-130. </w:t>
      </w:r>
    </w:p>
    <w:p w14:paraId="0F6FC568" w14:textId="77777777" w:rsidR="00E765DC" w:rsidRPr="00E765DC" w:rsidRDefault="00E765DC" w:rsidP="00E765DC">
      <w:pPr>
        <w:pStyle w:val="EndNoteBibliography"/>
        <w:ind w:left="720" w:hanging="720"/>
        <w:rPr>
          <w:noProof/>
        </w:rPr>
      </w:pPr>
      <w:r w:rsidRPr="00E765DC">
        <w:rPr>
          <w:noProof/>
        </w:rPr>
        <w:t xml:space="preserve">Philo, G., &amp; Berry, M. (2004). </w:t>
      </w:r>
      <w:r w:rsidRPr="00E765DC">
        <w:rPr>
          <w:i/>
          <w:noProof/>
        </w:rPr>
        <w:t>Bad news from Israel</w:t>
      </w:r>
      <w:r w:rsidRPr="00E765DC">
        <w:rPr>
          <w:noProof/>
        </w:rPr>
        <w:t>: JSTOR.</w:t>
      </w:r>
    </w:p>
    <w:p w14:paraId="791034F2" w14:textId="77777777" w:rsidR="00E765DC" w:rsidRPr="00E765DC" w:rsidRDefault="00E765DC" w:rsidP="00E765DC">
      <w:pPr>
        <w:pStyle w:val="EndNoteBibliography"/>
        <w:ind w:left="720" w:hanging="720"/>
        <w:rPr>
          <w:noProof/>
        </w:rPr>
      </w:pPr>
      <w:r w:rsidRPr="00E765DC">
        <w:rPr>
          <w:noProof/>
        </w:rPr>
        <w:t xml:space="preserve">Richardson, J. (2007). </w:t>
      </w:r>
      <w:r w:rsidRPr="00E765DC">
        <w:rPr>
          <w:i/>
          <w:noProof/>
        </w:rPr>
        <w:t>Analysing newspapers: An approach from critical discourse analysis</w:t>
      </w:r>
      <w:r w:rsidRPr="00E765DC">
        <w:rPr>
          <w:noProof/>
        </w:rPr>
        <w:t>: Palgrave.</w:t>
      </w:r>
    </w:p>
    <w:p w14:paraId="2DB41EB6" w14:textId="77777777" w:rsidR="00E765DC" w:rsidRPr="00E765DC" w:rsidRDefault="00E765DC" w:rsidP="00E765DC">
      <w:pPr>
        <w:pStyle w:val="EndNoteBibliography"/>
        <w:ind w:left="720" w:hanging="720"/>
        <w:rPr>
          <w:noProof/>
        </w:rPr>
      </w:pPr>
      <w:r w:rsidRPr="00E765DC">
        <w:rPr>
          <w:noProof/>
        </w:rPr>
        <w:t xml:space="preserve">Rossini, P., Hemsley, J., Tanupabrungsun, S., Zhang, F., &amp; Stromer-Galley, J. (2018). Social media, opinion polls, and the use of persuasive messages during the 2016 US election primaries. </w:t>
      </w:r>
      <w:r w:rsidRPr="00E765DC">
        <w:rPr>
          <w:i/>
          <w:noProof/>
        </w:rPr>
        <w:t>Social Media+ Society, 4</w:t>
      </w:r>
      <w:r w:rsidRPr="00E765DC">
        <w:rPr>
          <w:noProof/>
        </w:rPr>
        <w:t xml:space="preserve">(3), 2056305118784774. </w:t>
      </w:r>
    </w:p>
    <w:p w14:paraId="287821A4" w14:textId="77777777" w:rsidR="00E765DC" w:rsidRPr="00E765DC" w:rsidRDefault="00E765DC" w:rsidP="00E765DC">
      <w:pPr>
        <w:pStyle w:val="EndNoteBibliography"/>
        <w:ind w:left="720" w:hanging="720"/>
        <w:rPr>
          <w:noProof/>
        </w:rPr>
      </w:pPr>
      <w:r w:rsidRPr="00E765DC">
        <w:rPr>
          <w:noProof/>
        </w:rPr>
        <w:t xml:space="preserve">Schanzer, J. (2008). </w:t>
      </w:r>
      <w:r w:rsidRPr="00E765DC">
        <w:rPr>
          <w:i/>
          <w:noProof/>
        </w:rPr>
        <w:t>Hamas vs. Fatah: the struggle for Palestine</w:t>
      </w:r>
      <w:r w:rsidRPr="00E765DC">
        <w:rPr>
          <w:noProof/>
        </w:rPr>
        <w:t>: St. Martin's Press.</w:t>
      </w:r>
    </w:p>
    <w:p w14:paraId="16E0D29B" w14:textId="77777777" w:rsidR="00E765DC" w:rsidRPr="00E765DC" w:rsidRDefault="00E765DC" w:rsidP="00E765DC">
      <w:pPr>
        <w:pStyle w:val="EndNoteBibliography"/>
        <w:ind w:left="720" w:hanging="720"/>
        <w:rPr>
          <w:noProof/>
        </w:rPr>
      </w:pPr>
      <w:r w:rsidRPr="00E765DC">
        <w:rPr>
          <w:noProof/>
        </w:rPr>
        <w:t xml:space="preserve">Scollon, R., &amp; Levine, P. (2004). Multimadol Discourse Analysis as the Con-fluence of Discourse and Technology. </w:t>
      </w:r>
      <w:r w:rsidRPr="00E765DC">
        <w:rPr>
          <w:i/>
          <w:noProof/>
        </w:rPr>
        <w:t>Discourse and Technology</w:t>
      </w:r>
      <w:r w:rsidRPr="00E765DC">
        <w:rPr>
          <w:noProof/>
        </w:rPr>
        <w:t xml:space="preserve">. </w:t>
      </w:r>
    </w:p>
    <w:p w14:paraId="0E9B94D1" w14:textId="77777777" w:rsidR="00E765DC" w:rsidRPr="00E765DC" w:rsidRDefault="00E765DC" w:rsidP="00E765DC">
      <w:pPr>
        <w:pStyle w:val="EndNoteBibliography"/>
        <w:ind w:left="720" w:hanging="720"/>
        <w:rPr>
          <w:noProof/>
        </w:rPr>
      </w:pPr>
      <w:r w:rsidRPr="00E765DC">
        <w:rPr>
          <w:noProof/>
        </w:rPr>
        <w:t xml:space="preserve">Scott, M. (2019). Cambridge Analytica did work for Brexit groups, says ex-staffer. </w:t>
      </w:r>
      <w:r w:rsidRPr="00E765DC">
        <w:rPr>
          <w:i/>
          <w:noProof/>
        </w:rPr>
        <w:t>POLITICO, July, 31</w:t>
      </w:r>
      <w:r w:rsidRPr="00E765DC">
        <w:rPr>
          <w:noProof/>
        </w:rPr>
        <w:t xml:space="preserve">. </w:t>
      </w:r>
    </w:p>
    <w:p w14:paraId="2058FD38" w14:textId="77777777" w:rsidR="00E765DC" w:rsidRPr="00E765DC" w:rsidRDefault="00E765DC" w:rsidP="00E765DC">
      <w:pPr>
        <w:pStyle w:val="EndNoteBibliography"/>
        <w:ind w:left="720" w:hanging="720"/>
        <w:rPr>
          <w:noProof/>
        </w:rPr>
      </w:pPr>
      <w:r w:rsidRPr="00E765DC">
        <w:rPr>
          <w:noProof/>
        </w:rPr>
        <w:t xml:space="preserve">Shreim, N. (2015). A Discursive Analysis of the Gaza Conflict of 2008-09: Provocation and Proportionality in War Reporting. </w:t>
      </w:r>
      <w:r w:rsidRPr="00E765DC">
        <w:rPr>
          <w:i/>
          <w:noProof/>
        </w:rPr>
        <w:t>Networking Knowledge: Journal of the MeCCSA Postgraduate Network, 8</w:t>
      </w:r>
      <w:r w:rsidRPr="00E765DC">
        <w:rPr>
          <w:noProof/>
        </w:rPr>
        <w:t xml:space="preserve">(2). </w:t>
      </w:r>
    </w:p>
    <w:p w14:paraId="734297C8" w14:textId="77777777" w:rsidR="00E765DC" w:rsidRPr="00E765DC" w:rsidRDefault="00E765DC" w:rsidP="00E765DC">
      <w:pPr>
        <w:pStyle w:val="EndNoteBibliography"/>
        <w:ind w:left="720" w:hanging="720"/>
        <w:rPr>
          <w:noProof/>
        </w:rPr>
      </w:pPr>
      <w:r w:rsidRPr="00E765DC">
        <w:rPr>
          <w:noProof/>
        </w:rPr>
        <w:t xml:space="preserve">Siapera, E. (2014). Tweeting# Palestine: Twitter and the mediation of Palestine. </w:t>
      </w:r>
      <w:r w:rsidRPr="00E765DC">
        <w:rPr>
          <w:i/>
          <w:noProof/>
        </w:rPr>
        <w:t>International Journal of Cultural Studies, 17</w:t>
      </w:r>
      <w:r w:rsidRPr="00E765DC">
        <w:rPr>
          <w:noProof/>
        </w:rPr>
        <w:t xml:space="preserve">(6), 539-555. </w:t>
      </w:r>
    </w:p>
    <w:p w14:paraId="1A59C330" w14:textId="77777777" w:rsidR="00E765DC" w:rsidRPr="00E765DC" w:rsidRDefault="00E765DC" w:rsidP="00E765DC">
      <w:pPr>
        <w:pStyle w:val="EndNoteBibliography"/>
        <w:ind w:left="720" w:hanging="720"/>
        <w:rPr>
          <w:noProof/>
        </w:rPr>
      </w:pPr>
      <w:r w:rsidRPr="00E765DC">
        <w:rPr>
          <w:noProof/>
        </w:rPr>
        <w:t xml:space="preserve">Tasseron, M. (2021). The semiotics of visual and textual legitimacy in the 2014 Gaza war. </w:t>
      </w:r>
      <w:r w:rsidRPr="00E765DC">
        <w:rPr>
          <w:i/>
          <w:noProof/>
        </w:rPr>
        <w:t>Social Semiotics</w:t>
      </w:r>
      <w:r w:rsidRPr="00E765DC">
        <w:rPr>
          <w:noProof/>
        </w:rPr>
        <w:t xml:space="preserve">, 1-21. </w:t>
      </w:r>
    </w:p>
    <w:p w14:paraId="587648E2" w14:textId="77777777" w:rsidR="00E765DC" w:rsidRPr="00E765DC" w:rsidRDefault="00E765DC" w:rsidP="00E765DC">
      <w:pPr>
        <w:pStyle w:val="EndNoteBibliography"/>
        <w:ind w:left="720" w:hanging="720"/>
        <w:rPr>
          <w:noProof/>
        </w:rPr>
      </w:pPr>
      <w:r w:rsidRPr="00E765DC">
        <w:rPr>
          <w:noProof/>
        </w:rPr>
        <w:t xml:space="preserve">Van Leeuwen, T. (2005). </w:t>
      </w:r>
      <w:r w:rsidRPr="00E765DC">
        <w:rPr>
          <w:i/>
          <w:noProof/>
        </w:rPr>
        <w:t>Introducing social semiotics</w:t>
      </w:r>
      <w:r w:rsidRPr="00E765DC">
        <w:rPr>
          <w:noProof/>
        </w:rPr>
        <w:t>: Psychology Press.</w:t>
      </w:r>
    </w:p>
    <w:p w14:paraId="5DAAE00A" w14:textId="77777777" w:rsidR="00E765DC" w:rsidRPr="00E765DC" w:rsidRDefault="00E765DC" w:rsidP="00E765DC">
      <w:pPr>
        <w:pStyle w:val="EndNoteBibliography"/>
        <w:ind w:left="720" w:hanging="720"/>
        <w:rPr>
          <w:noProof/>
        </w:rPr>
      </w:pPr>
      <w:r w:rsidRPr="00E765DC">
        <w:rPr>
          <w:noProof/>
        </w:rPr>
        <w:t xml:space="preserve">Wulf, V., Misaki, K., Atam, M., Randall, D., &amp; Rohde, M. (2013). </w:t>
      </w:r>
      <w:r w:rsidRPr="00E765DC">
        <w:rPr>
          <w:i/>
          <w:noProof/>
        </w:rPr>
        <w:t>'On the ground'in Sidi Bouzid: investigating social media use during the Tunisian revolution.</w:t>
      </w:r>
      <w:r w:rsidRPr="00E765DC">
        <w:rPr>
          <w:noProof/>
        </w:rPr>
        <w:t xml:space="preserve"> Paper presented at the Proceedings of the 2013 conference on Computer supported cooperative work.</w:t>
      </w:r>
    </w:p>
    <w:p w14:paraId="299F5A14" w14:textId="6E48106C" w:rsidR="00DB5EC7" w:rsidRDefault="00342403" w:rsidP="00E765DC">
      <w:pPr>
        <w:rPr>
          <w:rFonts w:asciiTheme="majorBidi" w:hAnsiTheme="majorBidi" w:cstheme="majorBidi"/>
          <w:sz w:val="28"/>
          <w:szCs w:val="28"/>
        </w:rPr>
      </w:pPr>
      <w:r w:rsidRPr="000D05E4">
        <w:rPr>
          <w:rFonts w:asciiTheme="majorBidi" w:hAnsiTheme="majorBidi" w:cstheme="majorBidi"/>
          <w:sz w:val="28"/>
          <w:szCs w:val="28"/>
        </w:rPr>
        <w:fldChar w:fldCharType="end"/>
      </w:r>
    </w:p>
    <w:p w14:paraId="59760F32" w14:textId="2131D785" w:rsidR="00597CB1" w:rsidRDefault="00597CB1" w:rsidP="007D3F54">
      <w:pPr>
        <w:rPr>
          <w:rFonts w:asciiTheme="majorBidi" w:hAnsiTheme="majorBidi" w:cstheme="majorBidi"/>
          <w:sz w:val="28"/>
          <w:szCs w:val="28"/>
        </w:rPr>
      </w:pPr>
    </w:p>
    <w:p w14:paraId="765318EC" w14:textId="5B4ABF9C" w:rsidR="00597CB1" w:rsidRPr="00557C15" w:rsidRDefault="00A86D8A" w:rsidP="00557C15">
      <w:pPr>
        <w:rPr>
          <w:rFonts w:ascii="Arial" w:hAnsi="Arial" w:cs="Arial"/>
          <w:color w:val="000000"/>
          <w:sz w:val="20"/>
          <w:szCs w:val="20"/>
          <w:shd w:val="clear" w:color="auto" w:fill="FFFFFF"/>
        </w:rPr>
      </w:pPr>
      <w:r>
        <w:rPr>
          <w:rFonts w:ascii="Arial" w:hAnsi="Arial" w:cs="Arial"/>
          <w:color w:val="000000"/>
          <w:sz w:val="20"/>
          <w:szCs w:val="20"/>
          <w:shd w:val="clear" w:color="auto" w:fill="FFFFFF"/>
        </w:rPr>
        <w:t>T</w:t>
      </w:r>
      <w:r w:rsidR="00597CB1">
        <w:rPr>
          <w:rFonts w:ascii="Arial" w:hAnsi="Arial" w:cs="Arial"/>
          <w:color w:val="000000"/>
          <w:sz w:val="20"/>
          <w:szCs w:val="20"/>
          <w:shd w:val="clear" w:color="auto" w:fill="FFFFFF"/>
        </w:rPr>
        <w:t xml:space="preserve">able(s) with caption(s) (on individual pages); </w:t>
      </w:r>
      <w:r w:rsidR="00597CB1">
        <w:rPr>
          <w:rFonts w:ascii="Arial" w:hAnsi="Arial" w:cs="Arial"/>
          <w:color w:val="000000"/>
          <w:sz w:val="20"/>
          <w:szCs w:val="20"/>
          <w:shd w:val="clear" w:color="auto" w:fill="FFFFFF"/>
          <w:cs/>
        </w:rPr>
        <w:t>‎</w:t>
      </w:r>
      <w:r w:rsidR="00597CB1">
        <w:rPr>
          <w:rFonts w:ascii="Arial" w:hAnsi="Arial" w:cs="Arial"/>
          <w:color w:val="000000"/>
          <w:sz w:val="20"/>
          <w:szCs w:val="20"/>
          <w:shd w:val="clear" w:color="auto" w:fill="FFFFFF"/>
        </w:rPr>
        <w:t>figure caption(s) (as a list on an individual page); and figure(s) (both in separate files, one for each figure)</w:t>
      </w:r>
      <w:r w:rsidR="00597CB1">
        <w:rPr>
          <w:rFonts w:ascii="Arial" w:hAnsi="Arial" w:cs="Arial"/>
          <w:color w:val="000000"/>
          <w:sz w:val="20"/>
          <w:szCs w:val="20"/>
          <w:shd w:val="clear" w:color="auto" w:fill="FFFFFF"/>
          <w:cs/>
        </w:rPr>
        <w:t>‎</w:t>
      </w:r>
      <w:r w:rsidR="00597CB1">
        <w:rPr>
          <w:rFonts w:ascii="Arial" w:hAnsi="Arial" w:cs="Arial"/>
          <w:color w:val="000000"/>
          <w:sz w:val="20"/>
          <w:szCs w:val="20"/>
          <w:shd w:val="clear" w:color="auto" w:fill="FFFFFF"/>
        </w:rPr>
        <w:t>.</w:t>
      </w:r>
    </w:p>
    <w:sectPr w:rsidR="00597CB1" w:rsidRPr="00557C15">
      <w:footerReference w:type="even" r:id="rId14"/>
      <w:foot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54970" w14:textId="77777777" w:rsidR="00870C10" w:rsidRDefault="00870C10" w:rsidP="000672CA">
      <w:r>
        <w:separator/>
      </w:r>
    </w:p>
  </w:endnote>
  <w:endnote w:type="continuationSeparator" w:id="0">
    <w:p w14:paraId="3CAD877E" w14:textId="77777777" w:rsidR="00870C10" w:rsidRDefault="00870C10" w:rsidP="00067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eorgia-BoldItalic">
    <w:altName w:val="Georgia"/>
    <w:panose1 w:val="020408020504050902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harter">
    <w:altName w:val="Cambria Math"/>
    <w:panose1 w:val="02040503050506020203"/>
    <w:charset w:val="00"/>
    <w:family w:val="roman"/>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5844519"/>
      <w:docPartObj>
        <w:docPartGallery w:val="Page Numbers (Bottom of Page)"/>
        <w:docPartUnique/>
      </w:docPartObj>
    </w:sdtPr>
    <w:sdtContent>
      <w:p w14:paraId="0391D8DA" w14:textId="69A8E642" w:rsidR="003C7594" w:rsidRDefault="003C7594" w:rsidP="003C759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sidR="00612D7E">
          <w:rPr>
            <w:rStyle w:val="PageNumber"/>
          </w:rPr>
          <w:fldChar w:fldCharType="separate"/>
        </w:r>
        <w:r w:rsidR="00612D7E">
          <w:rPr>
            <w:rStyle w:val="PageNumber"/>
            <w:noProof/>
          </w:rPr>
          <w:t>1</w:t>
        </w:r>
        <w:r>
          <w:rPr>
            <w:rStyle w:val="PageNumber"/>
          </w:rPr>
          <w:fldChar w:fldCharType="end"/>
        </w:r>
      </w:p>
    </w:sdtContent>
  </w:sdt>
  <w:p w14:paraId="487D2218" w14:textId="77777777" w:rsidR="003C7594" w:rsidRDefault="003C75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25109477"/>
      <w:docPartObj>
        <w:docPartGallery w:val="Page Numbers (Bottom of Page)"/>
        <w:docPartUnique/>
      </w:docPartObj>
    </w:sdtPr>
    <w:sdtContent>
      <w:p w14:paraId="6790DD99" w14:textId="7425EA85" w:rsidR="003C7594" w:rsidRDefault="003C7594" w:rsidP="003C759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55608">
          <w:rPr>
            <w:rStyle w:val="PageNumber"/>
            <w:noProof/>
          </w:rPr>
          <w:t>8</w:t>
        </w:r>
        <w:r>
          <w:rPr>
            <w:rStyle w:val="PageNumber"/>
          </w:rPr>
          <w:fldChar w:fldCharType="end"/>
        </w:r>
      </w:p>
    </w:sdtContent>
  </w:sdt>
  <w:p w14:paraId="0EDA4B8B" w14:textId="77777777" w:rsidR="003C7594" w:rsidRDefault="003C7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1533A" w14:textId="77777777" w:rsidR="00870C10" w:rsidRDefault="00870C10" w:rsidP="000672CA">
      <w:r>
        <w:separator/>
      </w:r>
    </w:p>
  </w:footnote>
  <w:footnote w:type="continuationSeparator" w:id="0">
    <w:p w14:paraId="33172DB7" w14:textId="77777777" w:rsidR="00870C10" w:rsidRDefault="00870C10" w:rsidP="000672CA">
      <w:r>
        <w:continuationSeparator/>
      </w:r>
    </w:p>
  </w:footnote>
  <w:footnote w:id="1">
    <w:p w14:paraId="680F1FA9" w14:textId="77777777" w:rsidR="003C7594" w:rsidRPr="004F5BC5" w:rsidRDefault="003C7594" w:rsidP="00B74283">
      <w:pPr>
        <w:pStyle w:val="FootnoteText"/>
        <w:rPr>
          <w:rFonts w:ascii="Times" w:hAnsi="Times"/>
          <w:lang w:val="en-US"/>
        </w:rPr>
      </w:pPr>
      <w:r w:rsidRPr="004F5BC5">
        <w:rPr>
          <w:rStyle w:val="FootnoteReference"/>
          <w:rFonts w:ascii="Times" w:hAnsi="Times"/>
        </w:rPr>
        <w:footnoteRef/>
      </w:r>
      <w:r w:rsidRPr="004F5BC5">
        <w:rPr>
          <w:rFonts w:ascii="Times" w:hAnsi="Times"/>
        </w:rPr>
        <w:t xml:space="preserve"> </w:t>
      </w:r>
      <w:r w:rsidRPr="004F5BC5">
        <w:rPr>
          <w:rFonts w:ascii="Times" w:eastAsia="Times New Roman" w:hAnsi="Times" w:cs="Times New Roman"/>
        </w:rPr>
        <w:t>Harakat al-</w:t>
      </w:r>
      <w:proofErr w:type="spellStart"/>
      <w:r w:rsidRPr="004F5BC5">
        <w:rPr>
          <w:rFonts w:ascii="Times" w:eastAsia="Times New Roman" w:hAnsi="Times" w:cs="Times New Roman"/>
        </w:rPr>
        <w:t>Muqawwama</w:t>
      </w:r>
      <w:proofErr w:type="spellEnd"/>
      <w:r w:rsidRPr="004F5BC5">
        <w:rPr>
          <w:rFonts w:ascii="Times" w:eastAsia="Times New Roman" w:hAnsi="Times" w:cs="Times New Roman"/>
        </w:rPr>
        <w:t xml:space="preserve"> al-</w:t>
      </w:r>
      <w:proofErr w:type="spellStart"/>
      <w:r w:rsidRPr="004F5BC5">
        <w:rPr>
          <w:rFonts w:ascii="Times" w:eastAsia="Times New Roman" w:hAnsi="Times" w:cs="Times New Roman"/>
        </w:rPr>
        <w:t>Islamiyya</w:t>
      </w:r>
      <w:proofErr w:type="spellEnd"/>
      <w:r w:rsidRPr="004F5BC5">
        <w:rPr>
          <w:rFonts w:ascii="Times" w:eastAsia="Times New Roman" w:hAnsi="Times" w:cs="Times New Roman"/>
        </w:rPr>
        <w:t xml:space="preserve"> </w:t>
      </w:r>
    </w:p>
  </w:footnote>
  <w:footnote w:id="2">
    <w:p w14:paraId="5EBEB8BF" w14:textId="12189FCD" w:rsidR="003C7594" w:rsidRPr="004F5BC5" w:rsidRDefault="003C7594" w:rsidP="00855356">
      <w:pPr>
        <w:pStyle w:val="FootnoteText"/>
        <w:rPr>
          <w:rFonts w:ascii="Times" w:hAnsi="Times"/>
        </w:rPr>
      </w:pPr>
      <w:r w:rsidRPr="004F5BC5">
        <w:rPr>
          <w:rStyle w:val="FootnoteReference"/>
          <w:rFonts w:ascii="Times" w:hAnsi="Times"/>
        </w:rPr>
        <w:footnoteRef/>
      </w:r>
      <w:r w:rsidRPr="004F5BC5">
        <w:rPr>
          <w:rFonts w:ascii="Times" w:hAnsi="Times"/>
        </w:rPr>
        <w:t xml:space="preserve"> </w:t>
      </w:r>
      <w:r w:rsidRPr="004F5BC5">
        <w:rPr>
          <w:rStyle w:val="FootnoteReference"/>
          <w:rFonts w:ascii="Times" w:hAnsi="Times"/>
        </w:rPr>
        <w:footnoteRef/>
      </w:r>
      <w:r w:rsidRPr="004F5BC5">
        <w:rPr>
          <w:rFonts w:ascii="Times" w:hAnsi="Times"/>
        </w:rPr>
        <w:t xml:space="preserve"> </w:t>
      </w:r>
      <w:hyperlink r:id="rId1" w:history="1">
        <w:r w:rsidRPr="004F5BC5">
          <w:rPr>
            <w:rStyle w:val="Hyperlink"/>
            <w:rFonts w:ascii="Times" w:hAnsi="Times"/>
          </w:rPr>
          <w:t>https://www.statista.com/statistics/970920/monetizable-daily-active-twitter-users-worldwide/</w:t>
        </w:r>
      </w:hyperlink>
      <w:r w:rsidRPr="004F5BC5">
        <w:rPr>
          <w:rFonts w:ascii="Times" w:hAnsi="Times"/>
        </w:rPr>
        <w:t xml:space="preserve">  (published Jan 18, 2022)</w:t>
      </w:r>
    </w:p>
  </w:footnote>
  <w:footnote w:id="3">
    <w:p w14:paraId="09FEB45B" w14:textId="4150395D" w:rsidR="007F6B27" w:rsidRPr="004F5BC5" w:rsidRDefault="007F6B27">
      <w:pPr>
        <w:pStyle w:val="FootnoteText"/>
        <w:rPr>
          <w:rFonts w:ascii="Times" w:hAnsi="Times"/>
        </w:rPr>
      </w:pPr>
      <w:r w:rsidRPr="004F5BC5">
        <w:rPr>
          <w:rStyle w:val="FootnoteReference"/>
          <w:rFonts w:ascii="Times" w:hAnsi="Times"/>
        </w:rPr>
        <w:footnoteRef/>
      </w:r>
      <w:r w:rsidRPr="004F5BC5">
        <w:rPr>
          <w:rFonts w:ascii="Times" w:hAnsi="Times"/>
        </w:rPr>
        <w:t xml:space="preserve"> Developer Agreement and Policy: </w:t>
      </w:r>
      <w:hyperlink r:id="rId2" w:history="1">
        <w:r w:rsidRPr="004F5BC5">
          <w:rPr>
            <w:rStyle w:val="Hyperlink"/>
            <w:rFonts w:ascii="Times" w:hAnsi="Times"/>
          </w:rPr>
          <w:t>https://developer.twitter.com/en/developer-terms/agreement-and-policy</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828" w:hanging="360"/>
      </w:pPr>
      <w:rPr>
        <w:rFonts w:ascii="Symbol" w:hAnsi="Symbol" w:cs="Symbol"/>
        <w:b w:val="0"/>
        <w:bCs w:val="0"/>
        <w:i w:val="0"/>
        <w:iCs w:val="0"/>
        <w:w w:val="76"/>
        <w:sz w:val="18"/>
        <w:szCs w:val="18"/>
      </w:rPr>
    </w:lvl>
    <w:lvl w:ilvl="1">
      <w:numFmt w:val="bullet"/>
      <w:lvlText w:val="ï"/>
      <w:lvlJc w:val="left"/>
      <w:pPr>
        <w:ind w:left="1233" w:hanging="360"/>
      </w:pPr>
    </w:lvl>
    <w:lvl w:ilvl="2">
      <w:numFmt w:val="bullet"/>
      <w:lvlText w:val="ï"/>
      <w:lvlJc w:val="left"/>
      <w:pPr>
        <w:ind w:left="1647" w:hanging="360"/>
      </w:pPr>
    </w:lvl>
    <w:lvl w:ilvl="3">
      <w:numFmt w:val="bullet"/>
      <w:lvlText w:val="ï"/>
      <w:lvlJc w:val="left"/>
      <w:pPr>
        <w:ind w:left="2060" w:hanging="360"/>
      </w:pPr>
    </w:lvl>
    <w:lvl w:ilvl="4">
      <w:numFmt w:val="bullet"/>
      <w:lvlText w:val="ï"/>
      <w:lvlJc w:val="left"/>
      <w:pPr>
        <w:ind w:left="2474" w:hanging="360"/>
      </w:pPr>
    </w:lvl>
    <w:lvl w:ilvl="5">
      <w:numFmt w:val="bullet"/>
      <w:lvlText w:val="ï"/>
      <w:lvlJc w:val="left"/>
      <w:pPr>
        <w:ind w:left="2887" w:hanging="360"/>
      </w:pPr>
    </w:lvl>
    <w:lvl w:ilvl="6">
      <w:numFmt w:val="bullet"/>
      <w:lvlText w:val="ï"/>
      <w:lvlJc w:val="left"/>
      <w:pPr>
        <w:ind w:left="3301" w:hanging="360"/>
      </w:pPr>
    </w:lvl>
    <w:lvl w:ilvl="7">
      <w:numFmt w:val="bullet"/>
      <w:lvlText w:val="ï"/>
      <w:lvlJc w:val="left"/>
      <w:pPr>
        <w:ind w:left="3714" w:hanging="360"/>
      </w:pPr>
    </w:lvl>
    <w:lvl w:ilvl="8">
      <w:numFmt w:val="bullet"/>
      <w:lvlText w:val="ï"/>
      <w:lvlJc w:val="left"/>
      <w:pPr>
        <w:ind w:left="4128" w:hanging="360"/>
      </w:pPr>
    </w:lvl>
  </w:abstractNum>
  <w:abstractNum w:abstractNumId="1" w15:restartNumberingAfterBreak="0">
    <w:nsid w:val="00000403"/>
    <w:multiLevelType w:val="multilevel"/>
    <w:tmpl w:val="00000886"/>
    <w:lvl w:ilvl="0">
      <w:numFmt w:val="bullet"/>
      <w:lvlText w:val=""/>
      <w:lvlJc w:val="left"/>
      <w:pPr>
        <w:ind w:left="825" w:hanging="360"/>
      </w:pPr>
      <w:rPr>
        <w:rFonts w:ascii="Symbol" w:hAnsi="Symbol" w:cs="Symbol"/>
        <w:b w:val="0"/>
        <w:bCs w:val="0"/>
        <w:i w:val="0"/>
        <w:iCs w:val="0"/>
        <w:w w:val="76"/>
        <w:sz w:val="18"/>
        <w:szCs w:val="18"/>
      </w:rPr>
    </w:lvl>
    <w:lvl w:ilvl="1">
      <w:numFmt w:val="bullet"/>
      <w:lvlText w:val="ï"/>
      <w:lvlJc w:val="left"/>
      <w:pPr>
        <w:ind w:left="1204" w:hanging="360"/>
      </w:pPr>
    </w:lvl>
    <w:lvl w:ilvl="2">
      <w:numFmt w:val="bullet"/>
      <w:lvlText w:val="ï"/>
      <w:lvlJc w:val="left"/>
      <w:pPr>
        <w:ind w:left="1589" w:hanging="360"/>
      </w:pPr>
    </w:lvl>
    <w:lvl w:ilvl="3">
      <w:numFmt w:val="bullet"/>
      <w:lvlText w:val="ï"/>
      <w:lvlJc w:val="left"/>
      <w:pPr>
        <w:ind w:left="1974" w:hanging="360"/>
      </w:pPr>
    </w:lvl>
    <w:lvl w:ilvl="4">
      <w:numFmt w:val="bullet"/>
      <w:lvlText w:val="ï"/>
      <w:lvlJc w:val="left"/>
      <w:pPr>
        <w:ind w:left="2358" w:hanging="360"/>
      </w:pPr>
    </w:lvl>
    <w:lvl w:ilvl="5">
      <w:numFmt w:val="bullet"/>
      <w:lvlText w:val="ï"/>
      <w:lvlJc w:val="left"/>
      <w:pPr>
        <w:ind w:left="2743" w:hanging="360"/>
      </w:pPr>
    </w:lvl>
    <w:lvl w:ilvl="6">
      <w:numFmt w:val="bullet"/>
      <w:lvlText w:val="ï"/>
      <w:lvlJc w:val="left"/>
      <w:pPr>
        <w:ind w:left="3128" w:hanging="360"/>
      </w:pPr>
    </w:lvl>
    <w:lvl w:ilvl="7">
      <w:numFmt w:val="bullet"/>
      <w:lvlText w:val="ï"/>
      <w:lvlJc w:val="left"/>
      <w:pPr>
        <w:ind w:left="3512" w:hanging="360"/>
      </w:pPr>
    </w:lvl>
    <w:lvl w:ilvl="8">
      <w:numFmt w:val="bullet"/>
      <w:lvlText w:val="ï"/>
      <w:lvlJc w:val="left"/>
      <w:pPr>
        <w:ind w:left="3897" w:hanging="360"/>
      </w:pPr>
    </w:lvl>
  </w:abstractNum>
  <w:abstractNum w:abstractNumId="2" w15:restartNumberingAfterBreak="0">
    <w:nsid w:val="00000404"/>
    <w:multiLevelType w:val="multilevel"/>
    <w:tmpl w:val="00000887"/>
    <w:lvl w:ilvl="0">
      <w:numFmt w:val="bullet"/>
      <w:lvlText w:val=""/>
      <w:lvlJc w:val="left"/>
      <w:pPr>
        <w:ind w:left="828" w:hanging="360"/>
      </w:pPr>
      <w:rPr>
        <w:rFonts w:ascii="Symbol" w:hAnsi="Symbol" w:cs="Symbol"/>
        <w:b w:val="0"/>
        <w:bCs w:val="0"/>
        <w:i w:val="0"/>
        <w:iCs w:val="0"/>
        <w:w w:val="76"/>
        <w:sz w:val="18"/>
        <w:szCs w:val="18"/>
      </w:rPr>
    </w:lvl>
    <w:lvl w:ilvl="1">
      <w:numFmt w:val="bullet"/>
      <w:lvlText w:val="ï"/>
      <w:lvlJc w:val="left"/>
      <w:pPr>
        <w:ind w:left="1233" w:hanging="360"/>
      </w:pPr>
    </w:lvl>
    <w:lvl w:ilvl="2">
      <w:numFmt w:val="bullet"/>
      <w:lvlText w:val="ï"/>
      <w:lvlJc w:val="left"/>
      <w:pPr>
        <w:ind w:left="1647" w:hanging="360"/>
      </w:pPr>
    </w:lvl>
    <w:lvl w:ilvl="3">
      <w:numFmt w:val="bullet"/>
      <w:lvlText w:val="ï"/>
      <w:lvlJc w:val="left"/>
      <w:pPr>
        <w:ind w:left="2060" w:hanging="360"/>
      </w:pPr>
    </w:lvl>
    <w:lvl w:ilvl="4">
      <w:numFmt w:val="bullet"/>
      <w:lvlText w:val="ï"/>
      <w:lvlJc w:val="left"/>
      <w:pPr>
        <w:ind w:left="2474" w:hanging="360"/>
      </w:pPr>
    </w:lvl>
    <w:lvl w:ilvl="5">
      <w:numFmt w:val="bullet"/>
      <w:lvlText w:val="ï"/>
      <w:lvlJc w:val="left"/>
      <w:pPr>
        <w:ind w:left="2887" w:hanging="360"/>
      </w:pPr>
    </w:lvl>
    <w:lvl w:ilvl="6">
      <w:numFmt w:val="bullet"/>
      <w:lvlText w:val="ï"/>
      <w:lvlJc w:val="left"/>
      <w:pPr>
        <w:ind w:left="3301" w:hanging="360"/>
      </w:pPr>
    </w:lvl>
    <w:lvl w:ilvl="7">
      <w:numFmt w:val="bullet"/>
      <w:lvlText w:val="ï"/>
      <w:lvlJc w:val="left"/>
      <w:pPr>
        <w:ind w:left="3714" w:hanging="360"/>
      </w:pPr>
    </w:lvl>
    <w:lvl w:ilvl="8">
      <w:numFmt w:val="bullet"/>
      <w:lvlText w:val="ï"/>
      <w:lvlJc w:val="left"/>
      <w:pPr>
        <w:ind w:left="4128" w:hanging="360"/>
      </w:pPr>
    </w:lvl>
  </w:abstractNum>
  <w:abstractNum w:abstractNumId="3" w15:restartNumberingAfterBreak="0">
    <w:nsid w:val="00000405"/>
    <w:multiLevelType w:val="multilevel"/>
    <w:tmpl w:val="00000888"/>
    <w:lvl w:ilvl="0">
      <w:numFmt w:val="bullet"/>
      <w:lvlText w:val=""/>
      <w:lvlJc w:val="left"/>
      <w:pPr>
        <w:ind w:left="825" w:hanging="360"/>
      </w:pPr>
      <w:rPr>
        <w:rFonts w:ascii="Symbol" w:hAnsi="Symbol" w:cs="Symbol"/>
        <w:b w:val="0"/>
        <w:bCs w:val="0"/>
        <w:i w:val="0"/>
        <w:iCs w:val="0"/>
        <w:w w:val="76"/>
        <w:sz w:val="18"/>
        <w:szCs w:val="18"/>
      </w:rPr>
    </w:lvl>
    <w:lvl w:ilvl="1">
      <w:numFmt w:val="bullet"/>
      <w:lvlText w:val="ï"/>
      <w:lvlJc w:val="left"/>
      <w:pPr>
        <w:ind w:left="1204" w:hanging="360"/>
      </w:pPr>
    </w:lvl>
    <w:lvl w:ilvl="2">
      <w:numFmt w:val="bullet"/>
      <w:lvlText w:val="ï"/>
      <w:lvlJc w:val="left"/>
      <w:pPr>
        <w:ind w:left="1589" w:hanging="360"/>
      </w:pPr>
    </w:lvl>
    <w:lvl w:ilvl="3">
      <w:numFmt w:val="bullet"/>
      <w:lvlText w:val="ï"/>
      <w:lvlJc w:val="left"/>
      <w:pPr>
        <w:ind w:left="1974" w:hanging="360"/>
      </w:pPr>
    </w:lvl>
    <w:lvl w:ilvl="4">
      <w:numFmt w:val="bullet"/>
      <w:lvlText w:val="ï"/>
      <w:lvlJc w:val="left"/>
      <w:pPr>
        <w:ind w:left="2358" w:hanging="360"/>
      </w:pPr>
    </w:lvl>
    <w:lvl w:ilvl="5">
      <w:numFmt w:val="bullet"/>
      <w:lvlText w:val="ï"/>
      <w:lvlJc w:val="left"/>
      <w:pPr>
        <w:ind w:left="2743" w:hanging="360"/>
      </w:pPr>
    </w:lvl>
    <w:lvl w:ilvl="6">
      <w:numFmt w:val="bullet"/>
      <w:lvlText w:val="ï"/>
      <w:lvlJc w:val="left"/>
      <w:pPr>
        <w:ind w:left="3128" w:hanging="360"/>
      </w:pPr>
    </w:lvl>
    <w:lvl w:ilvl="7">
      <w:numFmt w:val="bullet"/>
      <w:lvlText w:val="ï"/>
      <w:lvlJc w:val="left"/>
      <w:pPr>
        <w:ind w:left="3512" w:hanging="360"/>
      </w:pPr>
    </w:lvl>
    <w:lvl w:ilvl="8">
      <w:numFmt w:val="bullet"/>
      <w:lvlText w:val="ï"/>
      <w:lvlJc w:val="left"/>
      <w:pPr>
        <w:ind w:left="3897" w:hanging="360"/>
      </w:pPr>
    </w:lvl>
  </w:abstractNum>
  <w:abstractNum w:abstractNumId="4" w15:restartNumberingAfterBreak="0">
    <w:nsid w:val="00000406"/>
    <w:multiLevelType w:val="multilevel"/>
    <w:tmpl w:val="00000889"/>
    <w:lvl w:ilvl="0">
      <w:numFmt w:val="bullet"/>
      <w:lvlText w:val=""/>
      <w:lvlJc w:val="left"/>
      <w:pPr>
        <w:ind w:left="828" w:hanging="360"/>
      </w:pPr>
      <w:rPr>
        <w:rFonts w:ascii="Symbol" w:hAnsi="Symbol" w:cs="Symbol"/>
        <w:b w:val="0"/>
        <w:bCs w:val="0"/>
        <w:i w:val="0"/>
        <w:iCs w:val="0"/>
        <w:w w:val="76"/>
        <w:sz w:val="18"/>
        <w:szCs w:val="18"/>
      </w:rPr>
    </w:lvl>
    <w:lvl w:ilvl="1">
      <w:numFmt w:val="bullet"/>
      <w:lvlText w:val="ï"/>
      <w:lvlJc w:val="left"/>
      <w:pPr>
        <w:ind w:left="1233" w:hanging="360"/>
      </w:pPr>
    </w:lvl>
    <w:lvl w:ilvl="2">
      <w:numFmt w:val="bullet"/>
      <w:lvlText w:val="ï"/>
      <w:lvlJc w:val="left"/>
      <w:pPr>
        <w:ind w:left="1647" w:hanging="360"/>
      </w:pPr>
    </w:lvl>
    <w:lvl w:ilvl="3">
      <w:numFmt w:val="bullet"/>
      <w:lvlText w:val="ï"/>
      <w:lvlJc w:val="left"/>
      <w:pPr>
        <w:ind w:left="2060" w:hanging="360"/>
      </w:pPr>
    </w:lvl>
    <w:lvl w:ilvl="4">
      <w:numFmt w:val="bullet"/>
      <w:lvlText w:val="ï"/>
      <w:lvlJc w:val="left"/>
      <w:pPr>
        <w:ind w:left="2474" w:hanging="360"/>
      </w:pPr>
    </w:lvl>
    <w:lvl w:ilvl="5">
      <w:numFmt w:val="bullet"/>
      <w:lvlText w:val="ï"/>
      <w:lvlJc w:val="left"/>
      <w:pPr>
        <w:ind w:left="2887" w:hanging="360"/>
      </w:pPr>
    </w:lvl>
    <w:lvl w:ilvl="6">
      <w:numFmt w:val="bullet"/>
      <w:lvlText w:val="ï"/>
      <w:lvlJc w:val="left"/>
      <w:pPr>
        <w:ind w:left="3301" w:hanging="360"/>
      </w:pPr>
    </w:lvl>
    <w:lvl w:ilvl="7">
      <w:numFmt w:val="bullet"/>
      <w:lvlText w:val="ï"/>
      <w:lvlJc w:val="left"/>
      <w:pPr>
        <w:ind w:left="3714" w:hanging="360"/>
      </w:pPr>
    </w:lvl>
    <w:lvl w:ilvl="8">
      <w:numFmt w:val="bullet"/>
      <w:lvlText w:val="ï"/>
      <w:lvlJc w:val="left"/>
      <w:pPr>
        <w:ind w:left="4128" w:hanging="360"/>
      </w:pPr>
    </w:lvl>
  </w:abstractNum>
  <w:abstractNum w:abstractNumId="5" w15:restartNumberingAfterBreak="0">
    <w:nsid w:val="00000407"/>
    <w:multiLevelType w:val="multilevel"/>
    <w:tmpl w:val="0000088A"/>
    <w:lvl w:ilvl="0">
      <w:numFmt w:val="bullet"/>
      <w:lvlText w:val=""/>
      <w:lvlJc w:val="left"/>
      <w:pPr>
        <w:ind w:left="825" w:hanging="360"/>
      </w:pPr>
      <w:rPr>
        <w:rFonts w:ascii="Symbol" w:hAnsi="Symbol" w:cs="Symbol"/>
        <w:b w:val="0"/>
        <w:bCs w:val="0"/>
        <w:i w:val="0"/>
        <w:iCs w:val="0"/>
        <w:w w:val="76"/>
        <w:sz w:val="18"/>
        <w:szCs w:val="18"/>
      </w:rPr>
    </w:lvl>
    <w:lvl w:ilvl="1">
      <w:numFmt w:val="bullet"/>
      <w:lvlText w:val="ï"/>
      <w:lvlJc w:val="left"/>
      <w:pPr>
        <w:ind w:left="1204" w:hanging="360"/>
      </w:pPr>
    </w:lvl>
    <w:lvl w:ilvl="2">
      <w:numFmt w:val="bullet"/>
      <w:lvlText w:val="ï"/>
      <w:lvlJc w:val="left"/>
      <w:pPr>
        <w:ind w:left="1589" w:hanging="360"/>
      </w:pPr>
    </w:lvl>
    <w:lvl w:ilvl="3">
      <w:numFmt w:val="bullet"/>
      <w:lvlText w:val="ï"/>
      <w:lvlJc w:val="left"/>
      <w:pPr>
        <w:ind w:left="1974" w:hanging="360"/>
      </w:pPr>
    </w:lvl>
    <w:lvl w:ilvl="4">
      <w:numFmt w:val="bullet"/>
      <w:lvlText w:val="ï"/>
      <w:lvlJc w:val="left"/>
      <w:pPr>
        <w:ind w:left="2358" w:hanging="360"/>
      </w:pPr>
    </w:lvl>
    <w:lvl w:ilvl="5">
      <w:numFmt w:val="bullet"/>
      <w:lvlText w:val="ï"/>
      <w:lvlJc w:val="left"/>
      <w:pPr>
        <w:ind w:left="2743" w:hanging="360"/>
      </w:pPr>
    </w:lvl>
    <w:lvl w:ilvl="6">
      <w:numFmt w:val="bullet"/>
      <w:lvlText w:val="ï"/>
      <w:lvlJc w:val="left"/>
      <w:pPr>
        <w:ind w:left="3128" w:hanging="360"/>
      </w:pPr>
    </w:lvl>
    <w:lvl w:ilvl="7">
      <w:numFmt w:val="bullet"/>
      <w:lvlText w:val="ï"/>
      <w:lvlJc w:val="left"/>
      <w:pPr>
        <w:ind w:left="3512" w:hanging="360"/>
      </w:pPr>
    </w:lvl>
    <w:lvl w:ilvl="8">
      <w:numFmt w:val="bullet"/>
      <w:lvlText w:val="ï"/>
      <w:lvlJc w:val="left"/>
      <w:pPr>
        <w:ind w:left="3897" w:hanging="360"/>
      </w:pPr>
    </w:lvl>
  </w:abstractNum>
  <w:abstractNum w:abstractNumId="6" w15:restartNumberingAfterBreak="0">
    <w:nsid w:val="01DD33BA"/>
    <w:multiLevelType w:val="hybridMultilevel"/>
    <w:tmpl w:val="6394BCB2"/>
    <w:lvl w:ilvl="0" w:tplc="43961D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F83C40"/>
    <w:multiLevelType w:val="hybridMultilevel"/>
    <w:tmpl w:val="4CF4BF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25651C"/>
    <w:multiLevelType w:val="hybridMultilevel"/>
    <w:tmpl w:val="5A5A8A7C"/>
    <w:lvl w:ilvl="0" w:tplc="FFFFFFFF">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9" w15:restartNumberingAfterBreak="0">
    <w:nsid w:val="09DF5C4F"/>
    <w:multiLevelType w:val="hybridMultilevel"/>
    <w:tmpl w:val="6526E2D8"/>
    <w:lvl w:ilvl="0" w:tplc="2312DCD0">
      <w:start w:val="1"/>
      <w:numFmt w:val="decimal"/>
      <w:lvlText w:val="%1."/>
      <w:lvlJc w:val="left"/>
      <w:pPr>
        <w:ind w:left="1212" w:hanging="360"/>
      </w:pPr>
      <w:rPr>
        <w:rFonts w:cs="Times New Roman" w:hint="default"/>
        <w:b/>
        <w:bCs/>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0AF17276"/>
    <w:multiLevelType w:val="multilevel"/>
    <w:tmpl w:val="4CB677F4"/>
    <w:lvl w:ilvl="0">
      <w:start w:val="1"/>
      <w:numFmt w:val="decimal"/>
      <w:lvlText w:val="%1."/>
      <w:lvlJc w:val="left"/>
      <w:pPr>
        <w:ind w:left="409" w:hanging="257"/>
      </w:pPr>
      <w:rPr>
        <w:rFonts w:ascii="Georgia" w:eastAsia="Georgia" w:hAnsi="Georgia" w:cs="Georgia" w:hint="default"/>
        <w:b/>
        <w:bCs/>
        <w:i w:val="0"/>
        <w:iCs w:val="0"/>
        <w:w w:val="100"/>
        <w:sz w:val="24"/>
        <w:szCs w:val="24"/>
        <w:lang w:val="en-US" w:eastAsia="en-US" w:bidi="ar-SA"/>
      </w:rPr>
    </w:lvl>
    <w:lvl w:ilvl="1">
      <w:start w:val="1"/>
      <w:numFmt w:val="decimal"/>
      <w:lvlText w:val="%1.%2."/>
      <w:lvlJc w:val="left"/>
      <w:pPr>
        <w:ind w:left="567" w:hanging="416"/>
      </w:pPr>
      <w:rPr>
        <w:rFonts w:ascii="Georgia-BoldItalic" w:eastAsia="Georgia-BoldItalic" w:hAnsi="Georgia-BoldItalic" w:cs="Georgia-BoldItalic" w:hint="default"/>
        <w:b/>
        <w:bCs/>
        <w:i/>
        <w:iCs/>
        <w:spacing w:val="-1"/>
        <w:w w:val="100"/>
        <w:sz w:val="22"/>
        <w:szCs w:val="22"/>
        <w:lang w:val="en-US" w:eastAsia="en-US" w:bidi="ar-SA"/>
      </w:rPr>
    </w:lvl>
    <w:lvl w:ilvl="2">
      <w:numFmt w:val="bullet"/>
      <w:lvlText w:val="•"/>
      <w:lvlJc w:val="left"/>
      <w:pPr>
        <w:ind w:left="600" w:hanging="416"/>
      </w:pPr>
      <w:rPr>
        <w:rFonts w:hint="default"/>
        <w:lang w:val="en-US" w:eastAsia="en-US" w:bidi="ar-SA"/>
      </w:rPr>
    </w:lvl>
    <w:lvl w:ilvl="3">
      <w:numFmt w:val="bullet"/>
      <w:lvlText w:val="•"/>
      <w:lvlJc w:val="left"/>
      <w:pPr>
        <w:ind w:left="1484" w:hanging="416"/>
      </w:pPr>
      <w:rPr>
        <w:rFonts w:hint="default"/>
        <w:lang w:val="en-US" w:eastAsia="en-US" w:bidi="ar-SA"/>
      </w:rPr>
    </w:lvl>
    <w:lvl w:ilvl="4">
      <w:numFmt w:val="bullet"/>
      <w:lvlText w:val="•"/>
      <w:lvlJc w:val="left"/>
      <w:pPr>
        <w:ind w:left="2369" w:hanging="416"/>
      </w:pPr>
      <w:rPr>
        <w:rFonts w:hint="default"/>
        <w:lang w:val="en-US" w:eastAsia="en-US" w:bidi="ar-SA"/>
      </w:rPr>
    </w:lvl>
    <w:lvl w:ilvl="5">
      <w:numFmt w:val="bullet"/>
      <w:lvlText w:val="•"/>
      <w:lvlJc w:val="left"/>
      <w:pPr>
        <w:ind w:left="3254" w:hanging="416"/>
      </w:pPr>
      <w:rPr>
        <w:rFonts w:hint="default"/>
        <w:lang w:val="en-US" w:eastAsia="en-US" w:bidi="ar-SA"/>
      </w:rPr>
    </w:lvl>
    <w:lvl w:ilvl="6">
      <w:numFmt w:val="bullet"/>
      <w:lvlText w:val="•"/>
      <w:lvlJc w:val="left"/>
      <w:pPr>
        <w:ind w:left="4139" w:hanging="416"/>
      </w:pPr>
      <w:rPr>
        <w:rFonts w:hint="default"/>
        <w:lang w:val="en-US" w:eastAsia="en-US" w:bidi="ar-SA"/>
      </w:rPr>
    </w:lvl>
    <w:lvl w:ilvl="7">
      <w:numFmt w:val="bullet"/>
      <w:lvlText w:val="•"/>
      <w:lvlJc w:val="left"/>
      <w:pPr>
        <w:ind w:left="5024" w:hanging="416"/>
      </w:pPr>
      <w:rPr>
        <w:rFonts w:hint="default"/>
        <w:lang w:val="en-US" w:eastAsia="en-US" w:bidi="ar-SA"/>
      </w:rPr>
    </w:lvl>
    <w:lvl w:ilvl="8">
      <w:numFmt w:val="bullet"/>
      <w:lvlText w:val="•"/>
      <w:lvlJc w:val="left"/>
      <w:pPr>
        <w:ind w:left="5908" w:hanging="416"/>
      </w:pPr>
      <w:rPr>
        <w:rFonts w:hint="default"/>
        <w:lang w:val="en-US" w:eastAsia="en-US" w:bidi="ar-SA"/>
      </w:rPr>
    </w:lvl>
  </w:abstractNum>
  <w:abstractNum w:abstractNumId="11" w15:restartNumberingAfterBreak="0">
    <w:nsid w:val="0BE4606A"/>
    <w:multiLevelType w:val="hybridMultilevel"/>
    <w:tmpl w:val="01DA4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770BF"/>
    <w:multiLevelType w:val="hybridMultilevel"/>
    <w:tmpl w:val="477E2174"/>
    <w:lvl w:ilvl="0" w:tplc="EBC8D624">
      <w:start w:val="1"/>
      <w:numFmt w:val="bullet"/>
      <w:lvlText w:val="•"/>
      <w:lvlJc w:val="left"/>
      <w:pPr>
        <w:tabs>
          <w:tab w:val="num" w:pos="720"/>
        </w:tabs>
        <w:ind w:left="720" w:hanging="360"/>
      </w:pPr>
      <w:rPr>
        <w:rFonts w:ascii="Arial" w:hAnsi="Arial" w:hint="default"/>
      </w:rPr>
    </w:lvl>
    <w:lvl w:ilvl="1" w:tplc="B9CA1788" w:tentative="1">
      <w:start w:val="1"/>
      <w:numFmt w:val="bullet"/>
      <w:lvlText w:val="•"/>
      <w:lvlJc w:val="left"/>
      <w:pPr>
        <w:tabs>
          <w:tab w:val="num" w:pos="1440"/>
        </w:tabs>
        <w:ind w:left="1440" w:hanging="360"/>
      </w:pPr>
      <w:rPr>
        <w:rFonts w:ascii="Arial" w:hAnsi="Arial" w:hint="default"/>
      </w:rPr>
    </w:lvl>
    <w:lvl w:ilvl="2" w:tplc="10329C90" w:tentative="1">
      <w:start w:val="1"/>
      <w:numFmt w:val="bullet"/>
      <w:lvlText w:val="•"/>
      <w:lvlJc w:val="left"/>
      <w:pPr>
        <w:tabs>
          <w:tab w:val="num" w:pos="2160"/>
        </w:tabs>
        <w:ind w:left="2160" w:hanging="360"/>
      </w:pPr>
      <w:rPr>
        <w:rFonts w:ascii="Arial" w:hAnsi="Arial" w:hint="default"/>
      </w:rPr>
    </w:lvl>
    <w:lvl w:ilvl="3" w:tplc="CF523A7A" w:tentative="1">
      <w:start w:val="1"/>
      <w:numFmt w:val="bullet"/>
      <w:lvlText w:val="•"/>
      <w:lvlJc w:val="left"/>
      <w:pPr>
        <w:tabs>
          <w:tab w:val="num" w:pos="2880"/>
        </w:tabs>
        <w:ind w:left="2880" w:hanging="360"/>
      </w:pPr>
      <w:rPr>
        <w:rFonts w:ascii="Arial" w:hAnsi="Arial" w:hint="default"/>
      </w:rPr>
    </w:lvl>
    <w:lvl w:ilvl="4" w:tplc="AC1E84B2" w:tentative="1">
      <w:start w:val="1"/>
      <w:numFmt w:val="bullet"/>
      <w:lvlText w:val="•"/>
      <w:lvlJc w:val="left"/>
      <w:pPr>
        <w:tabs>
          <w:tab w:val="num" w:pos="3600"/>
        </w:tabs>
        <w:ind w:left="3600" w:hanging="360"/>
      </w:pPr>
      <w:rPr>
        <w:rFonts w:ascii="Arial" w:hAnsi="Arial" w:hint="default"/>
      </w:rPr>
    </w:lvl>
    <w:lvl w:ilvl="5" w:tplc="4620BDF6" w:tentative="1">
      <w:start w:val="1"/>
      <w:numFmt w:val="bullet"/>
      <w:lvlText w:val="•"/>
      <w:lvlJc w:val="left"/>
      <w:pPr>
        <w:tabs>
          <w:tab w:val="num" w:pos="4320"/>
        </w:tabs>
        <w:ind w:left="4320" w:hanging="360"/>
      </w:pPr>
      <w:rPr>
        <w:rFonts w:ascii="Arial" w:hAnsi="Arial" w:hint="default"/>
      </w:rPr>
    </w:lvl>
    <w:lvl w:ilvl="6" w:tplc="3A5424C4" w:tentative="1">
      <w:start w:val="1"/>
      <w:numFmt w:val="bullet"/>
      <w:lvlText w:val="•"/>
      <w:lvlJc w:val="left"/>
      <w:pPr>
        <w:tabs>
          <w:tab w:val="num" w:pos="5040"/>
        </w:tabs>
        <w:ind w:left="5040" w:hanging="360"/>
      </w:pPr>
      <w:rPr>
        <w:rFonts w:ascii="Arial" w:hAnsi="Arial" w:hint="default"/>
      </w:rPr>
    </w:lvl>
    <w:lvl w:ilvl="7" w:tplc="FF9E1CCC" w:tentative="1">
      <w:start w:val="1"/>
      <w:numFmt w:val="bullet"/>
      <w:lvlText w:val="•"/>
      <w:lvlJc w:val="left"/>
      <w:pPr>
        <w:tabs>
          <w:tab w:val="num" w:pos="5760"/>
        </w:tabs>
        <w:ind w:left="5760" w:hanging="360"/>
      </w:pPr>
      <w:rPr>
        <w:rFonts w:ascii="Arial" w:hAnsi="Arial" w:hint="default"/>
      </w:rPr>
    </w:lvl>
    <w:lvl w:ilvl="8" w:tplc="4592683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0E3B2A39"/>
    <w:multiLevelType w:val="hybridMultilevel"/>
    <w:tmpl w:val="3410A0DA"/>
    <w:lvl w:ilvl="0" w:tplc="20E8AE56">
      <w:start w:val="5"/>
      <w:numFmt w:val="bullet"/>
      <w:lvlText w:val="-"/>
      <w:lvlJc w:val="left"/>
      <w:pPr>
        <w:ind w:left="2160" w:hanging="360"/>
      </w:pPr>
      <w:rPr>
        <w:rFonts w:ascii="Times New Roman" w:eastAsia="Times New Roman"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09C6C9A"/>
    <w:multiLevelType w:val="hybridMultilevel"/>
    <w:tmpl w:val="2B2E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E73053"/>
    <w:multiLevelType w:val="hybridMultilevel"/>
    <w:tmpl w:val="7A581D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4E82A2A"/>
    <w:multiLevelType w:val="hybridMultilevel"/>
    <w:tmpl w:val="EB027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C675E9"/>
    <w:multiLevelType w:val="hybridMultilevel"/>
    <w:tmpl w:val="2384DAA8"/>
    <w:lvl w:ilvl="0" w:tplc="B2F04D2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CFD3EFB"/>
    <w:multiLevelType w:val="hybridMultilevel"/>
    <w:tmpl w:val="4226096E"/>
    <w:lvl w:ilvl="0" w:tplc="53901634">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824968"/>
    <w:multiLevelType w:val="hybridMultilevel"/>
    <w:tmpl w:val="C6BC9B90"/>
    <w:lvl w:ilvl="0" w:tplc="8D9C008E">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8D769B"/>
    <w:multiLevelType w:val="hybridMultilevel"/>
    <w:tmpl w:val="C95667FC"/>
    <w:lvl w:ilvl="0" w:tplc="20E8AE5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080148"/>
    <w:multiLevelType w:val="hybridMultilevel"/>
    <w:tmpl w:val="6DCA38BE"/>
    <w:lvl w:ilvl="0" w:tplc="4F8AE644">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21CB0"/>
    <w:multiLevelType w:val="hybridMultilevel"/>
    <w:tmpl w:val="ABA088E0"/>
    <w:lvl w:ilvl="0" w:tplc="20E8AE56">
      <w:start w:val="5"/>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DFA025F"/>
    <w:multiLevelType w:val="hybridMultilevel"/>
    <w:tmpl w:val="46E2D8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0876B7"/>
    <w:multiLevelType w:val="hybridMultilevel"/>
    <w:tmpl w:val="3D5E89CA"/>
    <w:lvl w:ilvl="0" w:tplc="53901634">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E508B5"/>
    <w:multiLevelType w:val="hybridMultilevel"/>
    <w:tmpl w:val="3F2A88D6"/>
    <w:lvl w:ilvl="0" w:tplc="04B28928">
      <w:numFmt w:val="bullet"/>
      <w:lvlText w:val="-"/>
      <w:lvlJc w:val="left"/>
      <w:pPr>
        <w:ind w:left="720" w:hanging="360"/>
      </w:pPr>
      <w:rPr>
        <w:rFonts w:ascii="Times" w:eastAsiaTheme="minorHAnsi" w:hAnsi="Times" w:cstheme="minorBidi"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974A2"/>
    <w:multiLevelType w:val="hybridMultilevel"/>
    <w:tmpl w:val="6490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6435B"/>
    <w:multiLevelType w:val="hybridMultilevel"/>
    <w:tmpl w:val="7A581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9A20E0"/>
    <w:multiLevelType w:val="hybridMultilevel"/>
    <w:tmpl w:val="AE4AEF24"/>
    <w:lvl w:ilvl="0" w:tplc="20E8AE5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BA6BD5"/>
    <w:multiLevelType w:val="hybridMultilevel"/>
    <w:tmpl w:val="6394BCB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2C93CEF"/>
    <w:multiLevelType w:val="hybridMultilevel"/>
    <w:tmpl w:val="7A581D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5B0024D"/>
    <w:multiLevelType w:val="hybridMultilevel"/>
    <w:tmpl w:val="B994F678"/>
    <w:lvl w:ilvl="0" w:tplc="513E27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7A00CC"/>
    <w:multiLevelType w:val="hybridMultilevel"/>
    <w:tmpl w:val="C61473F2"/>
    <w:lvl w:ilvl="0" w:tplc="E9F6179A">
      <w:start w:val="1"/>
      <w:numFmt w:val="decimal"/>
      <w:lvlText w:val="%1)"/>
      <w:lvlJc w:val="left"/>
      <w:pPr>
        <w:ind w:left="720" w:hanging="360"/>
      </w:pPr>
      <w:rPr>
        <w:rFonts w:ascii="Charter" w:hAnsi="Charter" w:cs="Charter"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C83D6B"/>
    <w:multiLevelType w:val="hybridMultilevel"/>
    <w:tmpl w:val="09209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D275A9"/>
    <w:multiLevelType w:val="hybridMultilevel"/>
    <w:tmpl w:val="B994F6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4513F17"/>
    <w:multiLevelType w:val="hybridMultilevel"/>
    <w:tmpl w:val="6526E2D8"/>
    <w:lvl w:ilvl="0" w:tplc="FFFFFFFF">
      <w:start w:val="1"/>
      <w:numFmt w:val="decimal"/>
      <w:lvlText w:val="%1."/>
      <w:lvlJc w:val="left"/>
      <w:pPr>
        <w:ind w:left="1212" w:hanging="360"/>
      </w:pPr>
      <w:rPr>
        <w:rFonts w:cs="Times New Roman" w:hint="default"/>
        <w:b/>
        <w:b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71232BC7"/>
    <w:multiLevelType w:val="hybridMultilevel"/>
    <w:tmpl w:val="5E487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AB7B0B"/>
    <w:multiLevelType w:val="hybridMultilevel"/>
    <w:tmpl w:val="5518C9A2"/>
    <w:lvl w:ilvl="0" w:tplc="FFFFFFFF">
      <w:start w:val="1"/>
      <w:numFmt w:val="decimal"/>
      <w:lvlText w:val="%1."/>
      <w:lvlJc w:val="left"/>
      <w:pPr>
        <w:ind w:left="526" w:hanging="202"/>
      </w:pPr>
      <w:rPr>
        <w:rFonts w:ascii="Times New Roman" w:eastAsia="Times New Roman" w:hAnsi="Times New Roman" w:cs="Times New Roman" w:hint="default"/>
        <w:b/>
        <w:bCs/>
        <w:i w:val="0"/>
        <w:iCs w:val="0"/>
        <w:w w:val="100"/>
        <w:sz w:val="20"/>
        <w:szCs w:val="20"/>
        <w:lang w:val="en-US" w:eastAsia="en-US" w:bidi="ar-SA"/>
      </w:rPr>
    </w:lvl>
    <w:lvl w:ilvl="1" w:tplc="FFFFFFFF">
      <w:numFmt w:val="bullet"/>
      <w:lvlText w:val="•"/>
      <w:lvlJc w:val="left"/>
      <w:pPr>
        <w:ind w:left="1454" w:hanging="202"/>
      </w:pPr>
      <w:rPr>
        <w:rFonts w:hint="default"/>
        <w:lang w:val="en-US" w:eastAsia="en-US" w:bidi="ar-SA"/>
      </w:rPr>
    </w:lvl>
    <w:lvl w:ilvl="2" w:tplc="FFFFFFFF">
      <w:numFmt w:val="bullet"/>
      <w:lvlText w:val="•"/>
      <w:lvlJc w:val="left"/>
      <w:pPr>
        <w:ind w:left="2388" w:hanging="202"/>
      </w:pPr>
      <w:rPr>
        <w:rFonts w:hint="default"/>
        <w:lang w:val="en-US" w:eastAsia="en-US" w:bidi="ar-SA"/>
      </w:rPr>
    </w:lvl>
    <w:lvl w:ilvl="3" w:tplc="FFFFFFFF">
      <w:numFmt w:val="bullet"/>
      <w:lvlText w:val="•"/>
      <w:lvlJc w:val="left"/>
      <w:pPr>
        <w:ind w:left="3323" w:hanging="202"/>
      </w:pPr>
      <w:rPr>
        <w:rFonts w:hint="default"/>
        <w:lang w:val="en-US" w:eastAsia="en-US" w:bidi="ar-SA"/>
      </w:rPr>
    </w:lvl>
    <w:lvl w:ilvl="4" w:tplc="FFFFFFFF">
      <w:numFmt w:val="bullet"/>
      <w:lvlText w:val="•"/>
      <w:lvlJc w:val="left"/>
      <w:pPr>
        <w:ind w:left="4257" w:hanging="202"/>
      </w:pPr>
      <w:rPr>
        <w:rFonts w:hint="default"/>
        <w:lang w:val="en-US" w:eastAsia="en-US" w:bidi="ar-SA"/>
      </w:rPr>
    </w:lvl>
    <w:lvl w:ilvl="5" w:tplc="FFFFFFFF">
      <w:numFmt w:val="bullet"/>
      <w:lvlText w:val="•"/>
      <w:lvlJc w:val="left"/>
      <w:pPr>
        <w:ind w:left="5192" w:hanging="202"/>
      </w:pPr>
      <w:rPr>
        <w:rFonts w:hint="default"/>
        <w:lang w:val="en-US" w:eastAsia="en-US" w:bidi="ar-SA"/>
      </w:rPr>
    </w:lvl>
    <w:lvl w:ilvl="6" w:tplc="FFFFFFFF">
      <w:numFmt w:val="bullet"/>
      <w:lvlText w:val="•"/>
      <w:lvlJc w:val="left"/>
      <w:pPr>
        <w:ind w:left="6126" w:hanging="202"/>
      </w:pPr>
      <w:rPr>
        <w:rFonts w:hint="default"/>
        <w:lang w:val="en-US" w:eastAsia="en-US" w:bidi="ar-SA"/>
      </w:rPr>
    </w:lvl>
    <w:lvl w:ilvl="7" w:tplc="FFFFFFFF">
      <w:numFmt w:val="bullet"/>
      <w:lvlText w:val="•"/>
      <w:lvlJc w:val="left"/>
      <w:pPr>
        <w:ind w:left="7060" w:hanging="202"/>
      </w:pPr>
      <w:rPr>
        <w:rFonts w:hint="default"/>
        <w:lang w:val="en-US" w:eastAsia="en-US" w:bidi="ar-SA"/>
      </w:rPr>
    </w:lvl>
    <w:lvl w:ilvl="8" w:tplc="FFFFFFFF">
      <w:numFmt w:val="bullet"/>
      <w:lvlText w:val="•"/>
      <w:lvlJc w:val="left"/>
      <w:pPr>
        <w:ind w:left="7995" w:hanging="202"/>
      </w:pPr>
      <w:rPr>
        <w:rFonts w:hint="default"/>
        <w:lang w:val="en-US" w:eastAsia="en-US" w:bidi="ar-SA"/>
      </w:rPr>
    </w:lvl>
  </w:abstractNum>
  <w:abstractNum w:abstractNumId="38" w15:restartNumberingAfterBreak="0">
    <w:nsid w:val="77682D45"/>
    <w:multiLevelType w:val="hybridMultilevel"/>
    <w:tmpl w:val="B6C66B50"/>
    <w:lvl w:ilvl="0" w:tplc="7466DB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06A7A"/>
    <w:multiLevelType w:val="hybridMultilevel"/>
    <w:tmpl w:val="0F1293A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A282A76"/>
    <w:multiLevelType w:val="multilevel"/>
    <w:tmpl w:val="72883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C53368"/>
    <w:multiLevelType w:val="hybridMultilevel"/>
    <w:tmpl w:val="9CEA3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0532744">
    <w:abstractNumId w:val="39"/>
  </w:num>
  <w:num w:numId="2" w16cid:durableId="1230921291">
    <w:abstractNumId w:val="9"/>
  </w:num>
  <w:num w:numId="3" w16cid:durableId="735713024">
    <w:abstractNumId w:val="14"/>
  </w:num>
  <w:num w:numId="4" w16cid:durableId="885678182">
    <w:abstractNumId w:val="23"/>
  </w:num>
  <w:num w:numId="5" w16cid:durableId="118502008">
    <w:abstractNumId w:val="19"/>
  </w:num>
  <w:num w:numId="6" w16cid:durableId="1113593258">
    <w:abstractNumId w:val="18"/>
  </w:num>
  <w:num w:numId="7" w16cid:durableId="1006978178">
    <w:abstractNumId w:val="24"/>
  </w:num>
  <w:num w:numId="8" w16cid:durableId="501359629">
    <w:abstractNumId w:val="17"/>
  </w:num>
  <w:num w:numId="9" w16cid:durableId="1056272295">
    <w:abstractNumId w:val="25"/>
  </w:num>
  <w:num w:numId="10" w16cid:durableId="833571556">
    <w:abstractNumId w:val="21"/>
  </w:num>
  <w:num w:numId="11" w16cid:durableId="1855605260">
    <w:abstractNumId w:val="35"/>
  </w:num>
  <w:num w:numId="12" w16cid:durableId="1267276198">
    <w:abstractNumId w:val="33"/>
  </w:num>
  <w:num w:numId="13" w16cid:durableId="1348942182">
    <w:abstractNumId w:val="16"/>
  </w:num>
  <w:num w:numId="14" w16cid:durableId="733360556">
    <w:abstractNumId w:val="37"/>
  </w:num>
  <w:num w:numId="15" w16cid:durableId="1305312391">
    <w:abstractNumId w:val="28"/>
  </w:num>
  <w:num w:numId="16" w16cid:durableId="1653681127">
    <w:abstractNumId w:val="26"/>
  </w:num>
  <w:num w:numId="17" w16cid:durableId="1450397475">
    <w:abstractNumId w:val="13"/>
  </w:num>
  <w:num w:numId="18" w16cid:durableId="50084231">
    <w:abstractNumId w:val="6"/>
  </w:num>
  <w:num w:numId="19" w16cid:durableId="856768649">
    <w:abstractNumId w:val="5"/>
  </w:num>
  <w:num w:numId="20" w16cid:durableId="1700740970">
    <w:abstractNumId w:val="4"/>
  </w:num>
  <w:num w:numId="21" w16cid:durableId="1406608048">
    <w:abstractNumId w:val="3"/>
  </w:num>
  <w:num w:numId="22" w16cid:durableId="2080900246">
    <w:abstractNumId w:val="2"/>
  </w:num>
  <w:num w:numId="23" w16cid:durableId="1727334768">
    <w:abstractNumId w:val="1"/>
  </w:num>
  <w:num w:numId="24" w16cid:durableId="963802882">
    <w:abstractNumId w:val="0"/>
  </w:num>
  <w:num w:numId="25" w16cid:durableId="1888371915">
    <w:abstractNumId w:val="10"/>
  </w:num>
  <w:num w:numId="26" w16cid:durableId="2073655447">
    <w:abstractNumId w:val="31"/>
  </w:num>
  <w:num w:numId="27" w16cid:durableId="132213035">
    <w:abstractNumId w:val="20"/>
  </w:num>
  <w:num w:numId="28" w16cid:durableId="798113821">
    <w:abstractNumId w:val="22"/>
  </w:num>
  <w:num w:numId="29" w16cid:durableId="1054700411">
    <w:abstractNumId w:val="11"/>
  </w:num>
  <w:num w:numId="30" w16cid:durableId="22829297">
    <w:abstractNumId w:val="32"/>
  </w:num>
  <w:num w:numId="31" w16cid:durableId="984776163">
    <w:abstractNumId w:val="7"/>
  </w:num>
  <w:num w:numId="32" w16cid:durableId="607389866">
    <w:abstractNumId w:val="29"/>
  </w:num>
  <w:num w:numId="33" w16cid:durableId="1385131402">
    <w:abstractNumId w:val="8"/>
  </w:num>
  <w:num w:numId="34" w16cid:durableId="301010735">
    <w:abstractNumId w:val="36"/>
  </w:num>
  <w:num w:numId="35" w16cid:durableId="1051002750">
    <w:abstractNumId w:val="27"/>
  </w:num>
  <w:num w:numId="36" w16cid:durableId="1789009527">
    <w:abstractNumId w:val="38"/>
  </w:num>
  <w:num w:numId="37" w16cid:durableId="432477495">
    <w:abstractNumId w:val="12"/>
  </w:num>
  <w:num w:numId="38" w16cid:durableId="2075854120">
    <w:abstractNumId w:val="34"/>
  </w:num>
  <w:num w:numId="39" w16cid:durableId="2024744953">
    <w:abstractNumId w:val="15"/>
  </w:num>
  <w:num w:numId="40" w16cid:durableId="2108112013">
    <w:abstractNumId w:val="30"/>
  </w:num>
  <w:num w:numId="41" w16cid:durableId="49809867">
    <w:abstractNumId w:val="41"/>
  </w:num>
  <w:num w:numId="42" w16cid:durableId="156567651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f5d5ws2gs5x2see5p1xvzp2pv2fa2vxefw2&quot;&gt;TwitterPaperReferences&lt;record-ids&gt;&lt;item&gt;1&lt;/item&gt;&lt;item&gt;6&lt;/item&gt;&lt;item&gt;7&lt;/item&gt;&lt;item&gt;8&lt;/item&gt;&lt;item&gt;9&lt;/item&gt;&lt;item&gt;13&lt;/item&gt;&lt;item&gt;14&lt;/item&gt;&lt;item&gt;15&lt;/item&gt;&lt;item&gt;16&lt;/item&gt;&lt;item&gt;17&lt;/item&gt;&lt;item&gt;18&lt;/item&gt;&lt;item&gt;19&lt;/item&gt;&lt;item&gt;20&lt;/item&gt;&lt;item&gt;21&lt;/item&gt;&lt;item&gt;22&lt;/item&gt;&lt;item&gt;24&lt;/item&gt;&lt;item&gt;25&lt;/item&gt;&lt;item&gt;26&lt;/item&gt;&lt;item&gt;27&lt;/item&gt;&lt;item&gt;28&lt;/item&gt;&lt;item&gt;29&lt;/item&gt;&lt;item&gt;30&lt;/item&gt;&lt;item&gt;31&lt;/item&gt;&lt;item&gt;36&lt;/item&gt;&lt;item&gt;40&lt;/item&gt;&lt;item&gt;41&lt;/item&gt;&lt;item&gt;42&lt;/item&gt;&lt;item&gt;43&lt;/item&gt;&lt;item&gt;44&lt;/item&gt;&lt;item&gt;45&lt;/item&gt;&lt;item&gt;46&lt;/item&gt;&lt;item&gt;48&lt;/item&gt;&lt;item&gt;49&lt;/item&gt;&lt;item&gt;52&lt;/item&gt;&lt;item&gt;54&lt;/item&gt;&lt;item&gt;55&lt;/item&gt;&lt;item&gt;56&lt;/item&gt;&lt;item&gt;57&lt;/item&gt;&lt;item&gt;58&lt;/item&gt;&lt;item&gt;59&lt;/item&gt;&lt;item&gt;61&lt;/item&gt;&lt;item&gt;121&lt;/item&gt;&lt;item&gt;140&lt;/item&gt;&lt;item&gt;141&lt;/item&gt;&lt;/record-ids&gt;&lt;/item&gt;&lt;/Libraries&gt;"/>
  </w:docVars>
  <w:rsids>
    <w:rsidRoot w:val="000672CA"/>
    <w:rsid w:val="00002E89"/>
    <w:rsid w:val="00003616"/>
    <w:rsid w:val="0000472A"/>
    <w:rsid w:val="00007EA5"/>
    <w:rsid w:val="0001223D"/>
    <w:rsid w:val="00012EA5"/>
    <w:rsid w:val="000167FE"/>
    <w:rsid w:val="00017A53"/>
    <w:rsid w:val="00022374"/>
    <w:rsid w:val="00025BD9"/>
    <w:rsid w:val="00025DA8"/>
    <w:rsid w:val="00027B0F"/>
    <w:rsid w:val="00027F5D"/>
    <w:rsid w:val="00034564"/>
    <w:rsid w:val="00034B31"/>
    <w:rsid w:val="00035C87"/>
    <w:rsid w:val="000361E2"/>
    <w:rsid w:val="00043728"/>
    <w:rsid w:val="00051B51"/>
    <w:rsid w:val="00064891"/>
    <w:rsid w:val="000672CA"/>
    <w:rsid w:val="000736DD"/>
    <w:rsid w:val="00074F12"/>
    <w:rsid w:val="00077E88"/>
    <w:rsid w:val="00081FDA"/>
    <w:rsid w:val="00082B24"/>
    <w:rsid w:val="00087FF8"/>
    <w:rsid w:val="00090036"/>
    <w:rsid w:val="0009314D"/>
    <w:rsid w:val="000B0CF8"/>
    <w:rsid w:val="000B21AD"/>
    <w:rsid w:val="000B445C"/>
    <w:rsid w:val="000B55C3"/>
    <w:rsid w:val="000B5E70"/>
    <w:rsid w:val="000C08EE"/>
    <w:rsid w:val="000C2C7D"/>
    <w:rsid w:val="000C3B8A"/>
    <w:rsid w:val="000C4F0E"/>
    <w:rsid w:val="000D05E4"/>
    <w:rsid w:val="000D2F11"/>
    <w:rsid w:val="000D3F29"/>
    <w:rsid w:val="000D5233"/>
    <w:rsid w:val="000D561B"/>
    <w:rsid w:val="000D6EC7"/>
    <w:rsid w:val="000E0478"/>
    <w:rsid w:val="000E55C5"/>
    <w:rsid w:val="000E652B"/>
    <w:rsid w:val="000E66B6"/>
    <w:rsid w:val="000F464B"/>
    <w:rsid w:val="001010EB"/>
    <w:rsid w:val="001017F5"/>
    <w:rsid w:val="00102317"/>
    <w:rsid w:val="00104266"/>
    <w:rsid w:val="0010517D"/>
    <w:rsid w:val="001067DC"/>
    <w:rsid w:val="00110416"/>
    <w:rsid w:val="001146E9"/>
    <w:rsid w:val="00114904"/>
    <w:rsid w:val="0011567E"/>
    <w:rsid w:val="001235C7"/>
    <w:rsid w:val="00124BEE"/>
    <w:rsid w:val="00126BED"/>
    <w:rsid w:val="00126CC7"/>
    <w:rsid w:val="001303CD"/>
    <w:rsid w:val="001306A5"/>
    <w:rsid w:val="0013284B"/>
    <w:rsid w:val="00133C93"/>
    <w:rsid w:val="001474CA"/>
    <w:rsid w:val="001478D4"/>
    <w:rsid w:val="00151E46"/>
    <w:rsid w:val="001535B7"/>
    <w:rsid w:val="00156448"/>
    <w:rsid w:val="00160B9E"/>
    <w:rsid w:val="00163024"/>
    <w:rsid w:val="00175A7E"/>
    <w:rsid w:val="001848AC"/>
    <w:rsid w:val="00186847"/>
    <w:rsid w:val="00187D45"/>
    <w:rsid w:val="00191A7E"/>
    <w:rsid w:val="00192FC4"/>
    <w:rsid w:val="001934C9"/>
    <w:rsid w:val="0019541A"/>
    <w:rsid w:val="00195639"/>
    <w:rsid w:val="001A2E22"/>
    <w:rsid w:val="001A762B"/>
    <w:rsid w:val="001B09C5"/>
    <w:rsid w:val="001B25A1"/>
    <w:rsid w:val="001B26B4"/>
    <w:rsid w:val="001C33EF"/>
    <w:rsid w:val="001C5ADF"/>
    <w:rsid w:val="001C6039"/>
    <w:rsid w:val="001D0921"/>
    <w:rsid w:val="001D2489"/>
    <w:rsid w:val="001D3A44"/>
    <w:rsid w:val="001E16B1"/>
    <w:rsid w:val="001E48CC"/>
    <w:rsid w:val="001E4D8B"/>
    <w:rsid w:val="001F536A"/>
    <w:rsid w:val="001F6DC7"/>
    <w:rsid w:val="001F719F"/>
    <w:rsid w:val="0020182C"/>
    <w:rsid w:val="00201B4F"/>
    <w:rsid w:val="00201D35"/>
    <w:rsid w:val="0020258F"/>
    <w:rsid w:val="00202689"/>
    <w:rsid w:val="002044B7"/>
    <w:rsid w:val="002107CC"/>
    <w:rsid w:val="00214D73"/>
    <w:rsid w:val="00215AA9"/>
    <w:rsid w:val="00216D38"/>
    <w:rsid w:val="0022058E"/>
    <w:rsid w:val="00221A06"/>
    <w:rsid w:val="00227D78"/>
    <w:rsid w:val="002410A8"/>
    <w:rsid w:val="00241795"/>
    <w:rsid w:val="00241E28"/>
    <w:rsid w:val="00243320"/>
    <w:rsid w:val="00246522"/>
    <w:rsid w:val="00250A9F"/>
    <w:rsid w:val="00255C37"/>
    <w:rsid w:val="00255DA8"/>
    <w:rsid w:val="00256B62"/>
    <w:rsid w:val="00270C03"/>
    <w:rsid w:val="0027153E"/>
    <w:rsid w:val="00272456"/>
    <w:rsid w:val="00272DA7"/>
    <w:rsid w:val="002744DB"/>
    <w:rsid w:val="00274BE2"/>
    <w:rsid w:val="002759FC"/>
    <w:rsid w:val="00283798"/>
    <w:rsid w:val="00291661"/>
    <w:rsid w:val="002917A7"/>
    <w:rsid w:val="00294FB9"/>
    <w:rsid w:val="00297F67"/>
    <w:rsid w:val="002A0045"/>
    <w:rsid w:val="002A06CF"/>
    <w:rsid w:val="002A17EA"/>
    <w:rsid w:val="002A232D"/>
    <w:rsid w:val="002C0632"/>
    <w:rsid w:val="002C079D"/>
    <w:rsid w:val="002D37B9"/>
    <w:rsid w:val="002D44BD"/>
    <w:rsid w:val="002D46F1"/>
    <w:rsid w:val="002E0B89"/>
    <w:rsid w:val="002E28F5"/>
    <w:rsid w:val="002E4FEF"/>
    <w:rsid w:val="002E64BE"/>
    <w:rsid w:val="002E6C15"/>
    <w:rsid w:val="002E75DD"/>
    <w:rsid w:val="002F09BA"/>
    <w:rsid w:val="002F3088"/>
    <w:rsid w:val="002F3886"/>
    <w:rsid w:val="00300168"/>
    <w:rsid w:val="00302CA5"/>
    <w:rsid w:val="00303628"/>
    <w:rsid w:val="00303CB3"/>
    <w:rsid w:val="00304080"/>
    <w:rsid w:val="003050B4"/>
    <w:rsid w:val="00312090"/>
    <w:rsid w:val="00317D3C"/>
    <w:rsid w:val="003206D0"/>
    <w:rsid w:val="00320EFB"/>
    <w:rsid w:val="00325D5E"/>
    <w:rsid w:val="00331D4D"/>
    <w:rsid w:val="00333C12"/>
    <w:rsid w:val="0033584C"/>
    <w:rsid w:val="003371CD"/>
    <w:rsid w:val="00337F6A"/>
    <w:rsid w:val="00340717"/>
    <w:rsid w:val="00342403"/>
    <w:rsid w:val="00342697"/>
    <w:rsid w:val="003430D2"/>
    <w:rsid w:val="00343CD3"/>
    <w:rsid w:val="003442C7"/>
    <w:rsid w:val="00346347"/>
    <w:rsid w:val="00347F09"/>
    <w:rsid w:val="003516F4"/>
    <w:rsid w:val="00357833"/>
    <w:rsid w:val="00366EAE"/>
    <w:rsid w:val="0038057E"/>
    <w:rsid w:val="00381C84"/>
    <w:rsid w:val="00382C3C"/>
    <w:rsid w:val="00390091"/>
    <w:rsid w:val="003B038B"/>
    <w:rsid w:val="003B4C3D"/>
    <w:rsid w:val="003C6100"/>
    <w:rsid w:val="003C7594"/>
    <w:rsid w:val="003C7812"/>
    <w:rsid w:val="003C7DE4"/>
    <w:rsid w:val="003D0164"/>
    <w:rsid w:val="003D3E0E"/>
    <w:rsid w:val="003D5172"/>
    <w:rsid w:val="003E2FA1"/>
    <w:rsid w:val="003E3827"/>
    <w:rsid w:val="003E4D77"/>
    <w:rsid w:val="00400381"/>
    <w:rsid w:val="00403EAF"/>
    <w:rsid w:val="00410CCA"/>
    <w:rsid w:val="004154D1"/>
    <w:rsid w:val="00416E7C"/>
    <w:rsid w:val="00420F99"/>
    <w:rsid w:val="00422235"/>
    <w:rsid w:val="00422C6E"/>
    <w:rsid w:val="0042598C"/>
    <w:rsid w:val="00430DBB"/>
    <w:rsid w:val="00435831"/>
    <w:rsid w:val="00441BAD"/>
    <w:rsid w:val="00441E39"/>
    <w:rsid w:val="00443E32"/>
    <w:rsid w:val="00451F96"/>
    <w:rsid w:val="00453250"/>
    <w:rsid w:val="0045653F"/>
    <w:rsid w:val="00466552"/>
    <w:rsid w:val="00470C6D"/>
    <w:rsid w:val="004714F9"/>
    <w:rsid w:val="00476792"/>
    <w:rsid w:val="004778A3"/>
    <w:rsid w:val="00481B8A"/>
    <w:rsid w:val="00485B55"/>
    <w:rsid w:val="004867CB"/>
    <w:rsid w:val="004876FA"/>
    <w:rsid w:val="00491D20"/>
    <w:rsid w:val="00495308"/>
    <w:rsid w:val="00496579"/>
    <w:rsid w:val="004A19AC"/>
    <w:rsid w:val="004A1BA7"/>
    <w:rsid w:val="004A1DC2"/>
    <w:rsid w:val="004A21E6"/>
    <w:rsid w:val="004A30D9"/>
    <w:rsid w:val="004A55D6"/>
    <w:rsid w:val="004B04D4"/>
    <w:rsid w:val="004B0D67"/>
    <w:rsid w:val="004B0E92"/>
    <w:rsid w:val="004B129F"/>
    <w:rsid w:val="004B23C9"/>
    <w:rsid w:val="004B34D5"/>
    <w:rsid w:val="004B7799"/>
    <w:rsid w:val="004C0644"/>
    <w:rsid w:val="004C29D6"/>
    <w:rsid w:val="004C353D"/>
    <w:rsid w:val="004C51BF"/>
    <w:rsid w:val="004C7D2C"/>
    <w:rsid w:val="004C7D88"/>
    <w:rsid w:val="004D3235"/>
    <w:rsid w:val="004D57F6"/>
    <w:rsid w:val="004D6495"/>
    <w:rsid w:val="004E0107"/>
    <w:rsid w:val="004E03E4"/>
    <w:rsid w:val="004E36D1"/>
    <w:rsid w:val="004E3E30"/>
    <w:rsid w:val="004E4360"/>
    <w:rsid w:val="004E45B6"/>
    <w:rsid w:val="004E54AA"/>
    <w:rsid w:val="004E75CF"/>
    <w:rsid w:val="004E767C"/>
    <w:rsid w:val="004E7F5D"/>
    <w:rsid w:val="004F4A8E"/>
    <w:rsid w:val="004F5BC5"/>
    <w:rsid w:val="004F7125"/>
    <w:rsid w:val="004F7460"/>
    <w:rsid w:val="005012E3"/>
    <w:rsid w:val="005026DE"/>
    <w:rsid w:val="0050370D"/>
    <w:rsid w:val="0050521F"/>
    <w:rsid w:val="005071C6"/>
    <w:rsid w:val="00507BE1"/>
    <w:rsid w:val="00511F15"/>
    <w:rsid w:val="00512133"/>
    <w:rsid w:val="00512BB6"/>
    <w:rsid w:val="00513C68"/>
    <w:rsid w:val="005239FD"/>
    <w:rsid w:val="00524F88"/>
    <w:rsid w:val="005255DE"/>
    <w:rsid w:val="00526692"/>
    <w:rsid w:val="00536498"/>
    <w:rsid w:val="00536924"/>
    <w:rsid w:val="00540893"/>
    <w:rsid w:val="00544785"/>
    <w:rsid w:val="00544E7F"/>
    <w:rsid w:val="0054631D"/>
    <w:rsid w:val="005472B7"/>
    <w:rsid w:val="00547B0B"/>
    <w:rsid w:val="005507E3"/>
    <w:rsid w:val="005549FF"/>
    <w:rsid w:val="00557C15"/>
    <w:rsid w:val="00565F57"/>
    <w:rsid w:val="0056643C"/>
    <w:rsid w:val="00570BFA"/>
    <w:rsid w:val="0057328F"/>
    <w:rsid w:val="00581FF7"/>
    <w:rsid w:val="00585095"/>
    <w:rsid w:val="0059019B"/>
    <w:rsid w:val="005919A8"/>
    <w:rsid w:val="00592B90"/>
    <w:rsid w:val="005933EE"/>
    <w:rsid w:val="005939EF"/>
    <w:rsid w:val="005962DA"/>
    <w:rsid w:val="005972DF"/>
    <w:rsid w:val="00597CB1"/>
    <w:rsid w:val="005A1784"/>
    <w:rsid w:val="005A649C"/>
    <w:rsid w:val="005B23A1"/>
    <w:rsid w:val="005B24AA"/>
    <w:rsid w:val="005B298F"/>
    <w:rsid w:val="005B2F8E"/>
    <w:rsid w:val="005B707C"/>
    <w:rsid w:val="005B79D0"/>
    <w:rsid w:val="005C0139"/>
    <w:rsid w:val="005C0280"/>
    <w:rsid w:val="005C206E"/>
    <w:rsid w:val="005C52C7"/>
    <w:rsid w:val="005C6260"/>
    <w:rsid w:val="005C6A55"/>
    <w:rsid w:val="005C6BC0"/>
    <w:rsid w:val="005D6AE4"/>
    <w:rsid w:val="005E0919"/>
    <w:rsid w:val="005E2EE6"/>
    <w:rsid w:val="005E2EFE"/>
    <w:rsid w:val="005E3923"/>
    <w:rsid w:val="005F267D"/>
    <w:rsid w:val="005F4D43"/>
    <w:rsid w:val="005F6924"/>
    <w:rsid w:val="0060052E"/>
    <w:rsid w:val="006024D3"/>
    <w:rsid w:val="006025D7"/>
    <w:rsid w:val="00603AA2"/>
    <w:rsid w:val="0060569E"/>
    <w:rsid w:val="00607918"/>
    <w:rsid w:val="00607D83"/>
    <w:rsid w:val="006112C5"/>
    <w:rsid w:val="00612D7E"/>
    <w:rsid w:val="00612EBB"/>
    <w:rsid w:val="006139C3"/>
    <w:rsid w:val="00613BD4"/>
    <w:rsid w:val="00613CCA"/>
    <w:rsid w:val="0061769F"/>
    <w:rsid w:val="00617E6C"/>
    <w:rsid w:val="0062001F"/>
    <w:rsid w:val="0062669F"/>
    <w:rsid w:val="0062746A"/>
    <w:rsid w:val="00631339"/>
    <w:rsid w:val="00633329"/>
    <w:rsid w:val="00633EB0"/>
    <w:rsid w:val="00636E05"/>
    <w:rsid w:val="006451A3"/>
    <w:rsid w:val="00647FAE"/>
    <w:rsid w:val="00651708"/>
    <w:rsid w:val="0065181A"/>
    <w:rsid w:val="00662380"/>
    <w:rsid w:val="00662BC3"/>
    <w:rsid w:val="00664F72"/>
    <w:rsid w:val="0066574F"/>
    <w:rsid w:val="00673946"/>
    <w:rsid w:val="00673AA1"/>
    <w:rsid w:val="00676479"/>
    <w:rsid w:val="00676695"/>
    <w:rsid w:val="006819A4"/>
    <w:rsid w:val="00682E57"/>
    <w:rsid w:val="0068394E"/>
    <w:rsid w:val="006851D3"/>
    <w:rsid w:val="00686DFE"/>
    <w:rsid w:val="00687B6E"/>
    <w:rsid w:val="00691C0C"/>
    <w:rsid w:val="00694160"/>
    <w:rsid w:val="00694F9F"/>
    <w:rsid w:val="00695247"/>
    <w:rsid w:val="006973BB"/>
    <w:rsid w:val="006A04B6"/>
    <w:rsid w:val="006A10EE"/>
    <w:rsid w:val="006A49C3"/>
    <w:rsid w:val="006B2E6A"/>
    <w:rsid w:val="006B5650"/>
    <w:rsid w:val="006B65B7"/>
    <w:rsid w:val="006B67A7"/>
    <w:rsid w:val="006B6AC2"/>
    <w:rsid w:val="006C0A8D"/>
    <w:rsid w:val="006C1451"/>
    <w:rsid w:val="006C15E7"/>
    <w:rsid w:val="006C1E78"/>
    <w:rsid w:val="006C4973"/>
    <w:rsid w:val="006C662B"/>
    <w:rsid w:val="006C6D48"/>
    <w:rsid w:val="006D170F"/>
    <w:rsid w:val="006D230F"/>
    <w:rsid w:val="006D5323"/>
    <w:rsid w:val="006D7935"/>
    <w:rsid w:val="006E0B1D"/>
    <w:rsid w:val="006E4ECE"/>
    <w:rsid w:val="006E6D9B"/>
    <w:rsid w:val="006F4765"/>
    <w:rsid w:val="006F527C"/>
    <w:rsid w:val="006F637D"/>
    <w:rsid w:val="006F7D5D"/>
    <w:rsid w:val="007018B6"/>
    <w:rsid w:val="007073E2"/>
    <w:rsid w:val="00710969"/>
    <w:rsid w:val="00711033"/>
    <w:rsid w:val="0071560F"/>
    <w:rsid w:val="00715AF4"/>
    <w:rsid w:val="00716E80"/>
    <w:rsid w:val="00720351"/>
    <w:rsid w:val="00721171"/>
    <w:rsid w:val="00721601"/>
    <w:rsid w:val="007235E2"/>
    <w:rsid w:val="00723A20"/>
    <w:rsid w:val="00724A62"/>
    <w:rsid w:val="007269F1"/>
    <w:rsid w:val="00733D0D"/>
    <w:rsid w:val="00733F0E"/>
    <w:rsid w:val="00750EF5"/>
    <w:rsid w:val="00752EBF"/>
    <w:rsid w:val="0075325D"/>
    <w:rsid w:val="00753F5E"/>
    <w:rsid w:val="00757372"/>
    <w:rsid w:val="00760532"/>
    <w:rsid w:val="00763B5A"/>
    <w:rsid w:val="00764CDE"/>
    <w:rsid w:val="007652CD"/>
    <w:rsid w:val="0077088D"/>
    <w:rsid w:val="00777571"/>
    <w:rsid w:val="00784387"/>
    <w:rsid w:val="0078468D"/>
    <w:rsid w:val="00786538"/>
    <w:rsid w:val="00787B8E"/>
    <w:rsid w:val="007A03BD"/>
    <w:rsid w:val="007A3E5E"/>
    <w:rsid w:val="007A7FDD"/>
    <w:rsid w:val="007B30D0"/>
    <w:rsid w:val="007B44A6"/>
    <w:rsid w:val="007C25B7"/>
    <w:rsid w:val="007C7564"/>
    <w:rsid w:val="007D06F0"/>
    <w:rsid w:val="007D3F54"/>
    <w:rsid w:val="007D44A4"/>
    <w:rsid w:val="007E1463"/>
    <w:rsid w:val="007E327B"/>
    <w:rsid w:val="007E3A66"/>
    <w:rsid w:val="007F451D"/>
    <w:rsid w:val="007F6B27"/>
    <w:rsid w:val="00800B10"/>
    <w:rsid w:val="0080448D"/>
    <w:rsid w:val="0080476D"/>
    <w:rsid w:val="00805A2C"/>
    <w:rsid w:val="00806552"/>
    <w:rsid w:val="00807A66"/>
    <w:rsid w:val="00810E43"/>
    <w:rsid w:val="0082174B"/>
    <w:rsid w:val="00822B3B"/>
    <w:rsid w:val="00826181"/>
    <w:rsid w:val="00826845"/>
    <w:rsid w:val="00827147"/>
    <w:rsid w:val="00832C88"/>
    <w:rsid w:val="00835EAF"/>
    <w:rsid w:val="00836BA8"/>
    <w:rsid w:val="00837F7D"/>
    <w:rsid w:val="008402AA"/>
    <w:rsid w:val="00840AA3"/>
    <w:rsid w:val="0084249D"/>
    <w:rsid w:val="00844618"/>
    <w:rsid w:val="00850CC8"/>
    <w:rsid w:val="0085337D"/>
    <w:rsid w:val="00853BF8"/>
    <w:rsid w:val="00855356"/>
    <w:rsid w:val="008557E3"/>
    <w:rsid w:val="008619E1"/>
    <w:rsid w:val="008668A5"/>
    <w:rsid w:val="00870C10"/>
    <w:rsid w:val="008719AD"/>
    <w:rsid w:val="008775A6"/>
    <w:rsid w:val="00877733"/>
    <w:rsid w:val="0088019B"/>
    <w:rsid w:val="008810BE"/>
    <w:rsid w:val="00881FD0"/>
    <w:rsid w:val="008972AB"/>
    <w:rsid w:val="008A2C27"/>
    <w:rsid w:val="008A38E8"/>
    <w:rsid w:val="008B09A0"/>
    <w:rsid w:val="008B5453"/>
    <w:rsid w:val="008C2B3F"/>
    <w:rsid w:val="008C2EC8"/>
    <w:rsid w:val="008D05B8"/>
    <w:rsid w:val="008D0C15"/>
    <w:rsid w:val="008D3567"/>
    <w:rsid w:val="008D3978"/>
    <w:rsid w:val="008D7377"/>
    <w:rsid w:val="008E3B0A"/>
    <w:rsid w:val="008E48D1"/>
    <w:rsid w:val="008E50BE"/>
    <w:rsid w:val="008F00B7"/>
    <w:rsid w:val="008F2220"/>
    <w:rsid w:val="00901D4A"/>
    <w:rsid w:val="0090306E"/>
    <w:rsid w:val="00903E51"/>
    <w:rsid w:val="009042AD"/>
    <w:rsid w:val="0090716D"/>
    <w:rsid w:val="009112C9"/>
    <w:rsid w:val="00912E69"/>
    <w:rsid w:val="00913798"/>
    <w:rsid w:val="009221AC"/>
    <w:rsid w:val="00923C2F"/>
    <w:rsid w:val="00930031"/>
    <w:rsid w:val="00930FAE"/>
    <w:rsid w:val="00931416"/>
    <w:rsid w:val="00935987"/>
    <w:rsid w:val="0093756B"/>
    <w:rsid w:val="00945388"/>
    <w:rsid w:val="00952CE0"/>
    <w:rsid w:val="00953A6B"/>
    <w:rsid w:val="00960359"/>
    <w:rsid w:val="0096117A"/>
    <w:rsid w:val="00967028"/>
    <w:rsid w:val="0097024F"/>
    <w:rsid w:val="0097371D"/>
    <w:rsid w:val="00975A70"/>
    <w:rsid w:val="00975AD6"/>
    <w:rsid w:val="009775F6"/>
    <w:rsid w:val="00981647"/>
    <w:rsid w:val="009845E8"/>
    <w:rsid w:val="00985C6E"/>
    <w:rsid w:val="00986DD5"/>
    <w:rsid w:val="009900E9"/>
    <w:rsid w:val="00992909"/>
    <w:rsid w:val="009968A8"/>
    <w:rsid w:val="009A1B4A"/>
    <w:rsid w:val="009A2782"/>
    <w:rsid w:val="009A3CA9"/>
    <w:rsid w:val="009A566D"/>
    <w:rsid w:val="009B688F"/>
    <w:rsid w:val="009C4B13"/>
    <w:rsid w:val="009C4B1A"/>
    <w:rsid w:val="009C5596"/>
    <w:rsid w:val="009C6E33"/>
    <w:rsid w:val="009D0771"/>
    <w:rsid w:val="009D077A"/>
    <w:rsid w:val="009D0B1A"/>
    <w:rsid w:val="009D22BC"/>
    <w:rsid w:val="009D5B9F"/>
    <w:rsid w:val="009D5BD7"/>
    <w:rsid w:val="009E1565"/>
    <w:rsid w:val="009E1878"/>
    <w:rsid w:val="009E31FE"/>
    <w:rsid w:val="009E70DD"/>
    <w:rsid w:val="009F0D7D"/>
    <w:rsid w:val="009F1CB4"/>
    <w:rsid w:val="009F5CF6"/>
    <w:rsid w:val="009F62AB"/>
    <w:rsid w:val="00A05277"/>
    <w:rsid w:val="00A061F9"/>
    <w:rsid w:val="00A11291"/>
    <w:rsid w:val="00A22A0A"/>
    <w:rsid w:val="00A2762D"/>
    <w:rsid w:val="00A30F06"/>
    <w:rsid w:val="00A40B74"/>
    <w:rsid w:val="00A421C3"/>
    <w:rsid w:val="00A43283"/>
    <w:rsid w:val="00A437D6"/>
    <w:rsid w:val="00A44131"/>
    <w:rsid w:val="00A44761"/>
    <w:rsid w:val="00A45801"/>
    <w:rsid w:val="00A47656"/>
    <w:rsid w:val="00A5002F"/>
    <w:rsid w:val="00A52BFD"/>
    <w:rsid w:val="00A52FA1"/>
    <w:rsid w:val="00A54031"/>
    <w:rsid w:val="00A5408E"/>
    <w:rsid w:val="00A6004A"/>
    <w:rsid w:val="00A61141"/>
    <w:rsid w:val="00A629D8"/>
    <w:rsid w:val="00A70161"/>
    <w:rsid w:val="00A7655A"/>
    <w:rsid w:val="00A824CF"/>
    <w:rsid w:val="00A84563"/>
    <w:rsid w:val="00A86D8A"/>
    <w:rsid w:val="00A87D9E"/>
    <w:rsid w:val="00A9147D"/>
    <w:rsid w:val="00A91D89"/>
    <w:rsid w:val="00A92840"/>
    <w:rsid w:val="00AA2A4A"/>
    <w:rsid w:val="00AA4508"/>
    <w:rsid w:val="00AB06F8"/>
    <w:rsid w:val="00AC2989"/>
    <w:rsid w:val="00AC33B3"/>
    <w:rsid w:val="00AC5322"/>
    <w:rsid w:val="00AD03EB"/>
    <w:rsid w:val="00AD4695"/>
    <w:rsid w:val="00AD71B5"/>
    <w:rsid w:val="00AD7633"/>
    <w:rsid w:val="00AE2F5A"/>
    <w:rsid w:val="00AF01AB"/>
    <w:rsid w:val="00AF468D"/>
    <w:rsid w:val="00AF5D64"/>
    <w:rsid w:val="00B025A1"/>
    <w:rsid w:val="00B10D1F"/>
    <w:rsid w:val="00B15712"/>
    <w:rsid w:val="00B173C0"/>
    <w:rsid w:val="00B22A12"/>
    <w:rsid w:val="00B23947"/>
    <w:rsid w:val="00B25B54"/>
    <w:rsid w:val="00B264E9"/>
    <w:rsid w:val="00B27104"/>
    <w:rsid w:val="00B2785B"/>
    <w:rsid w:val="00B31D64"/>
    <w:rsid w:val="00B33EBE"/>
    <w:rsid w:val="00B44920"/>
    <w:rsid w:val="00B519AE"/>
    <w:rsid w:val="00B54884"/>
    <w:rsid w:val="00B55580"/>
    <w:rsid w:val="00B57116"/>
    <w:rsid w:val="00B572D2"/>
    <w:rsid w:val="00B62424"/>
    <w:rsid w:val="00B67059"/>
    <w:rsid w:val="00B74283"/>
    <w:rsid w:val="00B75911"/>
    <w:rsid w:val="00B759A7"/>
    <w:rsid w:val="00B80A6E"/>
    <w:rsid w:val="00B80E2E"/>
    <w:rsid w:val="00B83AD9"/>
    <w:rsid w:val="00B84749"/>
    <w:rsid w:val="00B855CA"/>
    <w:rsid w:val="00B85B67"/>
    <w:rsid w:val="00B85F21"/>
    <w:rsid w:val="00B860A9"/>
    <w:rsid w:val="00B956B7"/>
    <w:rsid w:val="00B95C0E"/>
    <w:rsid w:val="00B9627D"/>
    <w:rsid w:val="00BA0C24"/>
    <w:rsid w:val="00BA2F8C"/>
    <w:rsid w:val="00BB075C"/>
    <w:rsid w:val="00BB09A3"/>
    <w:rsid w:val="00BB0ADE"/>
    <w:rsid w:val="00BC3114"/>
    <w:rsid w:val="00BC6DC3"/>
    <w:rsid w:val="00BD005B"/>
    <w:rsid w:val="00BD34E0"/>
    <w:rsid w:val="00BD3FD4"/>
    <w:rsid w:val="00BD422B"/>
    <w:rsid w:val="00BD4C4F"/>
    <w:rsid w:val="00BD4F89"/>
    <w:rsid w:val="00BE3D7C"/>
    <w:rsid w:val="00BF1385"/>
    <w:rsid w:val="00BF3961"/>
    <w:rsid w:val="00BF451D"/>
    <w:rsid w:val="00BF49F6"/>
    <w:rsid w:val="00BF4D51"/>
    <w:rsid w:val="00BF547B"/>
    <w:rsid w:val="00C00B0E"/>
    <w:rsid w:val="00C01393"/>
    <w:rsid w:val="00C04343"/>
    <w:rsid w:val="00C0486F"/>
    <w:rsid w:val="00C07A6B"/>
    <w:rsid w:val="00C07ABF"/>
    <w:rsid w:val="00C11289"/>
    <w:rsid w:val="00C113C0"/>
    <w:rsid w:val="00C11D4C"/>
    <w:rsid w:val="00C12402"/>
    <w:rsid w:val="00C14708"/>
    <w:rsid w:val="00C26CCD"/>
    <w:rsid w:val="00C2786A"/>
    <w:rsid w:val="00C340CE"/>
    <w:rsid w:val="00C35B5B"/>
    <w:rsid w:val="00C41F82"/>
    <w:rsid w:val="00C42CBE"/>
    <w:rsid w:val="00C43859"/>
    <w:rsid w:val="00C46173"/>
    <w:rsid w:val="00C46997"/>
    <w:rsid w:val="00C510D5"/>
    <w:rsid w:val="00C51930"/>
    <w:rsid w:val="00C533AD"/>
    <w:rsid w:val="00C56B0A"/>
    <w:rsid w:val="00C56C01"/>
    <w:rsid w:val="00C57013"/>
    <w:rsid w:val="00C63C74"/>
    <w:rsid w:val="00C668F5"/>
    <w:rsid w:val="00C716B7"/>
    <w:rsid w:val="00C73FAC"/>
    <w:rsid w:val="00C7612C"/>
    <w:rsid w:val="00C853E7"/>
    <w:rsid w:val="00C857B2"/>
    <w:rsid w:val="00C86914"/>
    <w:rsid w:val="00C94377"/>
    <w:rsid w:val="00C945A4"/>
    <w:rsid w:val="00CA2C3C"/>
    <w:rsid w:val="00CA2F69"/>
    <w:rsid w:val="00CA4A2D"/>
    <w:rsid w:val="00CA4AC8"/>
    <w:rsid w:val="00CA7059"/>
    <w:rsid w:val="00CA7B8D"/>
    <w:rsid w:val="00CB32FE"/>
    <w:rsid w:val="00CB6F88"/>
    <w:rsid w:val="00CB7CA1"/>
    <w:rsid w:val="00CC28CD"/>
    <w:rsid w:val="00CC51D3"/>
    <w:rsid w:val="00CC590E"/>
    <w:rsid w:val="00CC5B39"/>
    <w:rsid w:val="00CD12AE"/>
    <w:rsid w:val="00CD1612"/>
    <w:rsid w:val="00CD24AC"/>
    <w:rsid w:val="00CD512D"/>
    <w:rsid w:val="00CE018C"/>
    <w:rsid w:val="00CE0D0D"/>
    <w:rsid w:val="00CE536F"/>
    <w:rsid w:val="00CE6182"/>
    <w:rsid w:val="00CF22FD"/>
    <w:rsid w:val="00D00C09"/>
    <w:rsid w:val="00D02E85"/>
    <w:rsid w:val="00D10CB7"/>
    <w:rsid w:val="00D1208A"/>
    <w:rsid w:val="00D14C61"/>
    <w:rsid w:val="00D15F75"/>
    <w:rsid w:val="00D1672A"/>
    <w:rsid w:val="00D16FD9"/>
    <w:rsid w:val="00D20193"/>
    <w:rsid w:val="00D22CBD"/>
    <w:rsid w:val="00D258A5"/>
    <w:rsid w:val="00D26978"/>
    <w:rsid w:val="00D2784E"/>
    <w:rsid w:val="00D30927"/>
    <w:rsid w:val="00D316B2"/>
    <w:rsid w:val="00D32656"/>
    <w:rsid w:val="00D35BE1"/>
    <w:rsid w:val="00D43CFE"/>
    <w:rsid w:val="00D45390"/>
    <w:rsid w:val="00D51946"/>
    <w:rsid w:val="00D52705"/>
    <w:rsid w:val="00D55D9E"/>
    <w:rsid w:val="00D5778A"/>
    <w:rsid w:val="00D60A6B"/>
    <w:rsid w:val="00D61DD4"/>
    <w:rsid w:val="00D61FF6"/>
    <w:rsid w:val="00D64FA8"/>
    <w:rsid w:val="00D70DB7"/>
    <w:rsid w:val="00D71A39"/>
    <w:rsid w:val="00D819FB"/>
    <w:rsid w:val="00D82AAF"/>
    <w:rsid w:val="00D84AE4"/>
    <w:rsid w:val="00D928C6"/>
    <w:rsid w:val="00D93847"/>
    <w:rsid w:val="00D949EE"/>
    <w:rsid w:val="00DA1800"/>
    <w:rsid w:val="00DA2900"/>
    <w:rsid w:val="00DA3144"/>
    <w:rsid w:val="00DA3609"/>
    <w:rsid w:val="00DA48E8"/>
    <w:rsid w:val="00DA4D3F"/>
    <w:rsid w:val="00DA5A61"/>
    <w:rsid w:val="00DA6051"/>
    <w:rsid w:val="00DA6D9B"/>
    <w:rsid w:val="00DB246F"/>
    <w:rsid w:val="00DB2EA8"/>
    <w:rsid w:val="00DB3288"/>
    <w:rsid w:val="00DB5EC7"/>
    <w:rsid w:val="00DB7629"/>
    <w:rsid w:val="00DC69DF"/>
    <w:rsid w:val="00DC6B8E"/>
    <w:rsid w:val="00DC7301"/>
    <w:rsid w:val="00DD0EB3"/>
    <w:rsid w:val="00DD3FB8"/>
    <w:rsid w:val="00DD663C"/>
    <w:rsid w:val="00DD6A59"/>
    <w:rsid w:val="00DD773B"/>
    <w:rsid w:val="00DF097C"/>
    <w:rsid w:val="00DF50A0"/>
    <w:rsid w:val="00E02FD5"/>
    <w:rsid w:val="00E035E3"/>
    <w:rsid w:val="00E11D3C"/>
    <w:rsid w:val="00E11F6D"/>
    <w:rsid w:val="00E12271"/>
    <w:rsid w:val="00E14605"/>
    <w:rsid w:val="00E169E6"/>
    <w:rsid w:val="00E2065E"/>
    <w:rsid w:val="00E2198B"/>
    <w:rsid w:val="00E2441D"/>
    <w:rsid w:val="00E3167D"/>
    <w:rsid w:val="00E31BE8"/>
    <w:rsid w:val="00E3498A"/>
    <w:rsid w:val="00E36CF4"/>
    <w:rsid w:val="00E40454"/>
    <w:rsid w:val="00E42B1F"/>
    <w:rsid w:val="00E42BED"/>
    <w:rsid w:val="00E44823"/>
    <w:rsid w:val="00E46EC4"/>
    <w:rsid w:val="00E50F83"/>
    <w:rsid w:val="00E516B5"/>
    <w:rsid w:val="00E5234B"/>
    <w:rsid w:val="00E55608"/>
    <w:rsid w:val="00E62385"/>
    <w:rsid w:val="00E62C6B"/>
    <w:rsid w:val="00E712DB"/>
    <w:rsid w:val="00E72FE7"/>
    <w:rsid w:val="00E73B50"/>
    <w:rsid w:val="00E75737"/>
    <w:rsid w:val="00E765DC"/>
    <w:rsid w:val="00E77C40"/>
    <w:rsid w:val="00E831B9"/>
    <w:rsid w:val="00E91A03"/>
    <w:rsid w:val="00E9247B"/>
    <w:rsid w:val="00EA382C"/>
    <w:rsid w:val="00EA47B3"/>
    <w:rsid w:val="00EA485B"/>
    <w:rsid w:val="00EA51F1"/>
    <w:rsid w:val="00EA5DDE"/>
    <w:rsid w:val="00EA5F20"/>
    <w:rsid w:val="00EB04FC"/>
    <w:rsid w:val="00EB07D9"/>
    <w:rsid w:val="00EB3021"/>
    <w:rsid w:val="00EB4D3F"/>
    <w:rsid w:val="00EC43E3"/>
    <w:rsid w:val="00EC47F9"/>
    <w:rsid w:val="00EC69FD"/>
    <w:rsid w:val="00EC7753"/>
    <w:rsid w:val="00EC78A6"/>
    <w:rsid w:val="00EC7DB8"/>
    <w:rsid w:val="00ED6792"/>
    <w:rsid w:val="00ED7D69"/>
    <w:rsid w:val="00EE02ED"/>
    <w:rsid w:val="00EE2BD2"/>
    <w:rsid w:val="00EF1B16"/>
    <w:rsid w:val="00EF2910"/>
    <w:rsid w:val="00EF4E8C"/>
    <w:rsid w:val="00EF4F5D"/>
    <w:rsid w:val="00EF52CA"/>
    <w:rsid w:val="00EF53BD"/>
    <w:rsid w:val="00F0058F"/>
    <w:rsid w:val="00F00B79"/>
    <w:rsid w:val="00F04501"/>
    <w:rsid w:val="00F04F20"/>
    <w:rsid w:val="00F105BF"/>
    <w:rsid w:val="00F11D9A"/>
    <w:rsid w:val="00F15F10"/>
    <w:rsid w:val="00F21679"/>
    <w:rsid w:val="00F22B5D"/>
    <w:rsid w:val="00F23087"/>
    <w:rsid w:val="00F23DA5"/>
    <w:rsid w:val="00F25761"/>
    <w:rsid w:val="00F26DD9"/>
    <w:rsid w:val="00F3204F"/>
    <w:rsid w:val="00F33DEF"/>
    <w:rsid w:val="00F357FC"/>
    <w:rsid w:val="00F3660E"/>
    <w:rsid w:val="00F45833"/>
    <w:rsid w:val="00F45DFD"/>
    <w:rsid w:val="00F53200"/>
    <w:rsid w:val="00F53E95"/>
    <w:rsid w:val="00F55E1A"/>
    <w:rsid w:val="00F62057"/>
    <w:rsid w:val="00F662AF"/>
    <w:rsid w:val="00F704EC"/>
    <w:rsid w:val="00F70673"/>
    <w:rsid w:val="00F766EC"/>
    <w:rsid w:val="00F87A91"/>
    <w:rsid w:val="00FA58EF"/>
    <w:rsid w:val="00FA664B"/>
    <w:rsid w:val="00FA7BD4"/>
    <w:rsid w:val="00FA7E31"/>
    <w:rsid w:val="00FB4749"/>
    <w:rsid w:val="00FB58E2"/>
    <w:rsid w:val="00FC0EFE"/>
    <w:rsid w:val="00FC207B"/>
    <w:rsid w:val="00FC4596"/>
    <w:rsid w:val="00FC5207"/>
    <w:rsid w:val="00FD3591"/>
    <w:rsid w:val="00FD3783"/>
    <w:rsid w:val="00FD3C0A"/>
    <w:rsid w:val="00FD44EB"/>
    <w:rsid w:val="00FD50E4"/>
    <w:rsid w:val="00FD682F"/>
    <w:rsid w:val="00FD74A9"/>
    <w:rsid w:val="00FE0753"/>
    <w:rsid w:val="00FE1029"/>
    <w:rsid w:val="00FE5ED5"/>
    <w:rsid w:val="00FE7A6B"/>
    <w:rsid w:val="00FF0C8A"/>
    <w:rsid w:val="00FF162B"/>
    <w:rsid w:val="00FF1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941F2"/>
  <w15:docId w15:val="{1B5C8C49-5B39-D844-9BB0-713E904C4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9C5"/>
    <w:rPr>
      <w:rFonts w:ascii="Times New Roman" w:eastAsia="Times New Roman" w:hAnsi="Times New Roman" w:cs="Times New Roman"/>
    </w:rPr>
  </w:style>
  <w:style w:type="paragraph" w:styleId="Heading1">
    <w:name w:val="heading 1"/>
    <w:basedOn w:val="Normal"/>
    <w:next w:val="Normal"/>
    <w:link w:val="Heading1Char"/>
    <w:uiPriority w:val="9"/>
    <w:qFormat/>
    <w:rsid w:val="006A49C3"/>
    <w:pPr>
      <w:keepNext/>
      <w:keepLines/>
      <w:outlineLvl w:val="0"/>
    </w:pPr>
    <w:rPr>
      <w:rFonts w:asciiTheme="majorBidi" w:eastAsiaTheme="majorEastAsia" w:hAnsiTheme="majorBidi" w:cstheme="majorBidi"/>
      <w:b/>
      <w:bCs/>
      <w:sz w:val="28"/>
      <w:szCs w:val="28"/>
    </w:rPr>
  </w:style>
  <w:style w:type="paragraph" w:styleId="Heading2">
    <w:name w:val="heading 2"/>
    <w:basedOn w:val="Normal"/>
    <w:next w:val="Normal"/>
    <w:link w:val="Heading2Char"/>
    <w:uiPriority w:val="9"/>
    <w:unhideWhenUsed/>
    <w:qFormat/>
    <w:rsid w:val="006A49C3"/>
    <w:pPr>
      <w:keepNext/>
      <w:keepLines/>
      <w:spacing w:before="40"/>
      <w:outlineLvl w:val="1"/>
    </w:pPr>
    <w:rPr>
      <w:rFonts w:asciiTheme="majorBidi" w:hAnsiTheme="majorBidi" w:cstheme="majorBidi"/>
      <w:b/>
      <w:bCs/>
      <w:i/>
      <w:iCs/>
      <w:sz w:val="28"/>
      <w:szCs w:val="28"/>
      <w:lang w:val="en-GB"/>
    </w:rPr>
  </w:style>
  <w:style w:type="paragraph" w:styleId="Heading3">
    <w:name w:val="heading 3"/>
    <w:basedOn w:val="Normal"/>
    <w:next w:val="Normal"/>
    <w:link w:val="Heading3Char"/>
    <w:uiPriority w:val="9"/>
    <w:unhideWhenUsed/>
    <w:qFormat/>
    <w:rsid w:val="008402AA"/>
    <w:pPr>
      <w:keepNext/>
      <w:keepLines/>
      <w:shd w:val="clear" w:color="auto" w:fill="BDD6EE" w:themeFill="accent5" w:themeFillTint="66"/>
      <w:spacing w:before="40"/>
      <w:outlineLvl w:val="2"/>
    </w:pPr>
    <w:rPr>
      <w:rFonts w:ascii="Times" w:hAnsi="Times" w:cs="Tahoma"/>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9C3"/>
    <w:rPr>
      <w:rFonts w:asciiTheme="majorBidi" w:eastAsiaTheme="majorEastAsia" w:hAnsiTheme="majorBidi" w:cstheme="majorBidi"/>
      <w:b/>
      <w:bCs/>
      <w:sz w:val="28"/>
      <w:szCs w:val="28"/>
    </w:rPr>
  </w:style>
  <w:style w:type="character" w:customStyle="1" w:styleId="Heading2Char">
    <w:name w:val="Heading 2 Char"/>
    <w:basedOn w:val="DefaultParagraphFont"/>
    <w:link w:val="Heading2"/>
    <w:uiPriority w:val="9"/>
    <w:rsid w:val="006A49C3"/>
    <w:rPr>
      <w:rFonts w:asciiTheme="majorBidi" w:eastAsia="Times New Roman" w:hAnsiTheme="majorBidi" w:cstheme="majorBidi"/>
      <w:b/>
      <w:bCs/>
      <w:i/>
      <w:iCs/>
      <w:sz w:val="28"/>
      <w:szCs w:val="28"/>
      <w:lang w:val="en-GB"/>
    </w:rPr>
  </w:style>
  <w:style w:type="paragraph" w:styleId="ListParagraph">
    <w:name w:val="List Paragraph"/>
    <w:aliases w:val="Quality Handbook"/>
    <w:basedOn w:val="Normal"/>
    <w:link w:val="ListParagraphChar"/>
    <w:uiPriority w:val="34"/>
    <w:qFormat/>
    <w:rsid w:val="000672CA"/>
    <w:pPr>
      <w:ind w:left="720"/>
      <w:contextualSpacing/>
    </w:pPr>
    <w:rPr>
      <w:rFonts w:asciiTheme="minorHAnsi" w:eastAsiaTheme="minorHAnsi" w:hAnsiTheme="minorHAnsi" w:cstheme="minorBidi"/>
      <w:lang w:val="en-GB"/>
    </w:rPr>
  </w:style>
  <w:style w:type="character" w:customStyle="1" w:styleId="ListParagraphChar">
    <w:name w:val="List Paragraph Char"/>
    <w:aliases w:val="Quality Handbook Char"/>
    <w:link w:val="ListParagraph"/>
    <w:uiPriority w:val="34"/>
    <w:locked/>
    <w:rsid w:val="000672CA"/>
    <w:rPr>
      <w:lang w:val="en-GB"/>
    </w:rPr>
  </w:style>
  <w:style w:type="paragraph" w:styleId="NormalWeb">
    <w:name w:val="Normal (Web)"/>
    <w:basedOn w:val="Normal"/>
    <w:uiPriority w:val="99"/>
    <w:unhideWhenUsed/>
    <w:rsid w:val="000672CA"/>
    <w:pPr>
      <w:spacing w:before="100" w:beforeAutospacing="1" w:after="100" w:afterAutospacing="1"/>
    </w:pPr>
    <w:rPr>
      <w:lang w:val="en-GB"/>
    </w:rPr>
  </w:style>
  <w:style w:type="character" w:styleId="FootnoteReference">
    <w:name w:val="footnote reference"/>
    <w:aliases w:val="Footnote symbol,Times 10 Point,Exposant 3 Point,Footnote reference number,Ref,de nota al pie,note TESI,SUPERS,EN Footnote text,EN Footnote Reference,Footnote Reference_LVL6,Footnote Reference_LVL61,Footnote number,f1"/>
    <w:basedOn w:val="DefaultParagraphFont"/>
    <w:uiPriority w:val="99"/>
    <w:semiHidden/>
    <w:unhideWhenUsed/>
    <w:rsid w:val="000672CA"/>
    <w:rPr>
      <w:vertAlign w:val="superscript"/>
    </w:rPr>
  </w:style>
  <w:style w:type="character" w:customStyle="1" w:styleId="Heading3Char">
    <w:name w:val="Heading 3 Char"/>
    <w:basedOn w:val="DefaultParagraphFont"/>
    <w:link w:val="Heading3"/>
    <w:uiPriority w:val="9"/>
    <w:rsid w:val="008402AA"/>
    <w:rPr>
      <w:rFonts w:ascii="Times" w:eastAsia="Times New Roman" w:hAnsi="Times" w:cs="Tahoma"/>
      <w:color w:val="1F3763" w:themeColor="accent1" w:themeShade="7F"/>
      <w:shd w:val="clear" w:color="auto" w:fill="BDD6EE" w:themeFill="accent5" w:themeFillTint="66"/>
      <w:lang w:val="en-US"/>
    </w:rPr>
  </w:style>
  <w:style w:type="paragraph" w:styleId="FootnoteText">
    <w:name w:val="footnote text"/>
    <w:basedOn w:val="Normal"/>
    <w:link w:val="FootnoteTextChar"/>
    <w:uiPriority w:val="99"/>
    <w:semiHidden/>
    <w:unhideWhenUsed/>
    <w:rsid w:val="004A55D6"/>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4A55D6"/>
    <w:rPr>
      <w:sz w:val="20"/>
      <w:szCs w:val="20"/>
      <w:lang w:val="en-GB"/>
    </w:rPr>
  </w:style>
  <w:style w:type="paragraph" w:styleId="CommentText">
    <w:name w:val="annotation text"/>
    <w:basedOn w:val="Normal"/>
    <w:link w:val="CommentTextChar"/>
    <w:uiPriority w:val="99"/>
    <w:unhideWhenUsed/>
    <w:rsid w:val="004A55D6"/>
    <w:pPr>
      <w:spacing w:after="20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4A55D6"/>
    <w:rPr>
      <w:sz w:val="20"/>
      <w:szCs w:val="20"/>
      <w:lang w:val="en-GB"/>
    </w:rPr>
  </w:style>
  <w:style w:type="paragraph" w:styleId="TOCHeading">
    <w:name w:val="TOC Heading"/>
    <w:basedOn w:val="Heading1"/>
    <w:next w:val="Normal"/>
    <w:uiPriority w:val="39"/>
    <w:unhideWhenUsed/>
    <w:qFormat/>
    <w:rsid w:val="00E46EC4"/>
    <w:pPr>
      <w:spacing w:before="480" w:line="276" w:lineRule="auto"/>
      <w:outlineLvl w:val="9"/>
    </w:pPr>
    <w:rPr>
      <w:rFonts w:asciiTheme="majorHAnsi" w:hAnsiTheme="majorHAnsi"/>
      <w:color w:val="2F5496" w:themeColor="accent1" w:themeShade="BF"/>
    </w:rPr>
  </w:style>
  <w:style w:type="paragraph" w:styleId="TOC1">
    <w:name w:val="toc 1"/>
    <w:basedOn w:val="Normal"/>
    <w:next w:val="Normal"/>
    <w:autoRedefine/>
    <w:uiPriority w:val="39"/>
    <w:unhideWhenUsed/>
    <w:rsid w:val="00E46EC4"/>
    <w:pPr>
      <w:spacing w:before="120"/>
    </w:pPr>
    <w:rPr>
      <w:rFonts w:asciiTheme="minorHAnsi" w:hAnsiTheme="minorHAnsi" w:cstheme="minorHAnsi"/>
      <w:b/>
      <w:bCs/>
      <w:i/>
      <w:iCs/>
      <w:szCs w:val="28"/>
    </w:rPr>
  </w:style>
  <w:style w:type="paragraph" w:styleId="TOC2">
    <w:name w:val="toc 2"/>
    <w:basedOn w:val="Normal"/>
    <w:next w:val="Normal"/>
    <w:autoRedefine/>
    <w:uiPriority w:val="39"/>
    <w:unhideWhenUsed/>
    <w:rsid w:val="00E46EC4"/>
    <w:pPr>
      <w:spacing w:before="120"/>
      <w:ind w:left="240"/>
    </w:pPr>
    <w:rPr>
      <w:rFonts w:asciiTheme="minorHAnsi" w:hAnsiTheme="minorHAnsi" w:cstheme="minorHAnsi"/>
      <w:b/>
      <w:bCs/>
      <w:sz w:val="22"/>
      <w:szCs w:val="26"/>
    </w:rPr>
  </w:style>
  <w:style w:type="paragraph" w:styleId="TOC3">
    <w:name w:val="toc 3"/>
    <w:basedOn w:val="Normal"/>
    <w:next w:val="Normal"/>
    <w:autoRedefine/>
    <w:uiPriority w:val="39"/>
    <w:unhideWhenUsed/>
    <w:rsid w:val="00E46EC4"/>
    <w:pPr>
      <w:ind w:left="480"/>
    </w:pPr>
    <w:rPr>
      <w:rFonts w:asciiTheme="minorHAnsi" w:hAnsiTheme="minorHAnsi" w:cstheme="minorHAnsi"/>
      <w:sz w:val="20"/>
    </w:rPr>
  </w:style>
  <w:style w:type="character" w:styleId="Hyperlink">
    <w:name w:val="Hyperlink"/>
    <w:basedOn w:val="DefaultParagraphFont"/>
    <w:uiPriority w:val="99"/>
    <w:unhideWhenUsed/>
    <w:rsid w:val="00E46EC4"/>
    <w:rPr>
      <w:color w:val="0563C1" w:themeColor="hyperlink"/>
      <w:u w:val="single"/>
    </w:rPr>
  </w:style>
  <w:style w:type="paragraph" w:styleId="TOC4">
    <w:name w:val="toc 4"/>
    <w:basedOn w:val="Normal"/>
    <w:next w:val="Normal"/>
    <w:autoRedefine/>
    <w:uiPriority w:val="39"/>
    <w:semiHidden/>
    <w:unhideWhenUsed/>
    <w:rsid w:val="00E46EC4"/>
    <w:pPr>
      <w:ind w:left="720"/>
    </w:pPr>
    <w:rPr>
      <w:rFonts w:asciiTheme="minorHAnsi" w:hAnsiTheme="minorHAnsi" w:cstheme="minorHAnsi"/>
      <w:sz w:val="20"/>
    </w:rPr>
  </w:style>
  <w:style w:type="paragraph" w:styleId="TOC5">
    <w:name w:val="toc 5"/>
    <w:basedOn w:val="Normal"/>
    <w:next w:val="Normal"/>
    <w:autoRedefine/>
    <w:uiPriority w:val="39"/>
    <w:semiHidden/>
    <w:unhideWhenUsed/>
    <w:rsid w:val="00E46EC4"/>
    <w:pPr>
      <w:ind w:left="960"/>
    </w:pPr>
    <w:rPr>
      <w:rFonts w:asciiTheme="minorHAnsi" w:hAnsiTheme="minorHAnsi" w:cstheme="minorHAnsi"/>
      <w:sz w:val="20"/>
    </w:rPr>
  </w:style>
  <w:style w:type="paragraph" w:styleId="TOC6">
    <w:name w:val="toc 6"/>
    <w:basedOn w:val="Normal"/>
    <w:next w:val="Normal"/>
    <w:autoRedefine/>
    <w:uiPriority w:val="39"/>
    <w:semiHidden/>
    <w:unhideWhenUsed/>
    <w:rsid w:val="00E46EC4"/>
    <w:pPr>
      <w:ind w:left="1200"/>
    </w:pPr>
    <w:rPr>
      <w:rFonts w:asciiTheme="minorHAnsi" w:hAnsiTheme="minorHAnsi" w:cstheme="minorHAnsi"/>
      <w:sz w:val="20"/>
    </w:rPr>
  </w:style>
  <w:style w:type="paragraph" w:styleId="TOC7">
    <w:name w:val="toc 7"/>
    <w:basedOn w:val="Normal"/>
    <w:next w:val="Normal"/>
    <w:autoRedefine/>
    <w:uiPriority w:val="39"/>
    <w:semiHidden/>
    <w:unhideWhenUsed/>
    <w:rsid w:val="00E46EC4"/>
    <w:pPr>
      <w:ind w:left="1440"/>
    </w:pPr>
    <w:rPr>
      <w:rFonts w:asciiTheme="minorHAnsi" w:hAnsiTheme="minorHAnsi" w:cstheme="minorHAnsi"/>
      <w:sz w:val="20"/>
    </w:rPr>
  </w:style>
  <w:style w:type="paragraph" w:styleId="TOC8">
    <w:name w:val="toc 8"/>
    <w:basedOn w:val="Normal"/>
    <w:next w:val="Normal"/>
    <w:autoRedefine/>
    <w:uiPriority w:val="39"/>
    <w:semiHidden/>
    <w:unhideWhenUsed/>
    <w:rsid w:val="00E46EC4"/>
    <w:pPr>
      <w:ind w:left="1680"/>
    </w:pPr>
    <w:rPr>
      <w:rFonts w:asciiTheme="minorHAnsi" w:hAnsiTheme="minorHAnsi" w:cstheme="minorHAnsi"/>
      <w:sz w:val="20"/>
    </w:rPr>
  </w:style>
  <w:style w:type="paragraph" w:styleId="TOC9">
    <w:name w:val="toc 9"/>
    <w:basedOn w:val="Normal"/>
    <w:next w:val="Normal"/>
    <w:autoRedefine/>
    <w:uiPriority w:val="39"/>
    <w:semiHidden/>
    <w:unhideWhenUsed/>
    <w:rsid w:val="00E46EC4"/>
    <w:pPr>
      <w:ind w:left="1920"/>
    </w:pPr>
    <w:rPr>
      <w:rFonts w:asciiTheme="minorHAnsi" w:hAnsiTheme="minorHAnsi" w:cstheme="minorHAnsi"/>
      <w:sz w:val="20"/>
    </w:rPr>
  </w:style>
  <w:style w:type="paragraph" w:styleId="NoSpacing">
    <w:name w:val="No Spacing"/>
    <w:uiPriority w:val="1"/>
    <w:qFormat/>
    <w:rsid w:val="004C0644"/>
    <w:rPr>
      <w:lang w:val="en-GB"/>
    </w:rPr>
  </w:style>
  <w:style w:type="character" w:customStyle="1" w:styleId="UnresolvedMention1">
    <w:name w:val="Unresolved Mention1"/>
    <w:basedOn w:val="DefaultParagraphFont"/>
    <w:uiPriority w:val="99"/>
    <w:semiHidden/>
    <w:unhideWhenUsed/>
    <w:rsid w:val="0020258F"/>
    <w:rPr>
      <w:color w:val="605E5C"/>
      <w:shd w:val="clear" w:color="auto" w:fill="E1DFDD"/>
    </w:rPr>
  </w:style>
  <w:style w:type="paragraph" w:customStyle="1" w:styleId="Default">
    <w:name w:val="Default"/>
    <w:rsid w:val="00DB5EC7"/>
    <w:pPr>
      <w:autoSpaceDE w:val="0"/>
      <w:autoSpaceDN w:val="0"/>
      <w:adjustRightInd w:val="0"/>
    </w:pPr>
    <w:rPr>
      <w:rFonts w:ascii="Times New Roman" w:hAnsi="Times New Roman" w:cs="Times New Roman"/>
      <w:color w:val="000000"/>
    </w:rPr>
  </w:style>
  <w:style w:type="paragraph" w:styleId="BodyText">
    <w:name w:val="Body Text"/>
    <w:basedOn w:val="Normal"/>
    <w:link w:val="BodyTextChar"/>
    <w:uiPriority w:val="1"/>
    <w:qFormat/>
    <w:rsid w:val="00297F67"/>
    <w:pPr>
      <w:widowControl w:val="0"/>
      <w:autoSpaceDE w:val="0"/>
      <w:autoSpaceDN w:val="0"/>
      <w:jc w:val="both"/>
    </w:pPr>
    <w:rPr>
      <w:sz w:val="20"/>
      <w:szCs w:val="20"/>
    </w:rPr>
  </w:style>
  <w:style w:type="character" w:customStyle="1" w:styleId="BodyTextChar">
    <w:name w:val="Body Text Char"/>
    <w:basedOn w:val="DefaultParagraphFont"/>
    <w:link w:val="BodyText"/>
    <w:uiPriority w:val="1"/>
    <w:rsid w:val="00297F67"/>
    <w:rPr>
      <w:rFonts w:ascii="Times New Roman" w:eastAsia="Times New Roman" w:hAnsi="Times New Roman" w:cs="Times New Roman"/>
      <w:sz w:val="20"/>
      <w:szCs w:val="20"/>
    </w:rPr>
  </w:style>
  <w:style w:type="table" w:styleId="TableGrid">
    <w:name w:val="Table Grid"/>
    <w:basedOn w:val="TableNormal"/>
    <w:uiPriority w:val="39"/>
    <w:rsid w:val="00DB5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42403"/>
    <w:pPr>
      <w:jc w:val="center"/>
    </w:pPr>
    <w:rPr>
      <w:rFonts w:ascii="Calibri" w:eastAsiaTheme="minorHAnsi" w:hAnsi="Calibri" w:cs="Calibri"/>
    </w:rPr>
  </w:style>
  <w:style w:type="character" w:customStyle="1" w:styleId="EndNoteBibliographyTitleChar">
    <w:name w:val="EndNote Bibliography Title Char"/>
    <w:basedOn w:val="DefaultParagraphFont"/>
    <w:link w:val="EndNoteBibliographyTitle"/>
    <w:rsid w:val="00342403"/>
    <w:rPr>
      <w:rFonts w:ascii="Calibri" w:hAnsi="Calibri" w:cs="Calibri"/>
    </w:rPr>
  </w:style>
  <w:style w:type="paragraph" w:customStyle="1" w:styleId="EndNoteBibliography">
    <w:name w:val="EndNote Bibliography"/>
    <w:basedOn w:val="Normal"/>
    <w:link w:val="EndNoteBibliographyChar"/>
    <w:rsid w:val="00342403"/>
    <w:rPr>
      <w:rFonts w:ascii="Calibri" w:eastAsiaTheme="minorHAnsi" w:hAnsi="Calibri" w:cs="Calibri"/>
    </w:rPr>
  </w:style>
  <w:style w:type="character" w:customStyle="1" w:styleId="EndNoteBibliographyChar">
    <w:name w:val="EndNote Bibliography Char"/>
    <w:basedOn w:val="DefaultParagraphFont"/>
    <w:link w:val="EndNoteBibliography"/>
    <w:rsid w:val="00342403"/>
    <w:rPr>
      <w:rFonts w:ascii="Calibri" w:hAnsi="Calibri" w:cs="Calibri"/>
    </w:rPr>
  </w:style>
  <w:style w:type="character" w:styleId="FollowedHyperlink">
    <w:name w:val="FollowedHyperlink"/>
    <w:basedOn w:val="DefaultParagraphFont"/>
    <w:uiPriority w:val="99"/>
    <w:semiHidden/>
    <w:unhideWhenUsed/>
    <w:rsid w:val="00D61DD4"/>
    <w:rPr>
      <w:color w:val="954F72" w:themeColor="followedHyperlink"/>
      <w:u w:val="single"/>
    </w:rPr>
  </w:style>
  <w:style w:type="character" w:customStyle="1" w:styleId="odfvisible">
    <w:name w:val="odfvisible"/>
    <w:basedOn w:val="DefaultParagraphFont"/>
    <w:rsid w:val="00967028"/>
  </w:style>
  <w:style w:type="paragraph" w:customStyle="1" w:styleId="texttext2vzwzq">
    <w:name w:val="text__text___2vzwzq"/>
    <w:basedOn w:val="Normal"/>
    <w:rsid w:val="00F23DA5"/>
    <w:pPr>
      <w:spacing w:before="100" w:beforeAutospacing="1" w:after="100" w:afterAutospacing="1"/>
    </w:pPr>
  </w:style>
  <w:style w:type="paragraph" w:styleId="Revision">
    <w:name w:val="Revision"/>
    <w:hidden/>
    <w:uiPriority w:val="99"/>
    <w:semiHidden/>
    <w:rsid w:val="00CC51D3"/>
    <w:rPr>
      <w:rFonts w:ascii="Times New Roman" w:eastAsia="Times New Roman" w:hAnsi="Times New Roman" w:cs="Times New Roman"/>
    </w:rPr>
  </w:style>
  <w:style w:type="character" w:customStyle="1" w:styleId="storytop">
    <w:name w:val="storytop"/>
    <w:basedOn w:val="DefaultParagraphFont"/>
    <w:rsid w:val="00C41F82"/>
  </w:style>
  <w:style w:type="character" w:customStyle="1" w:styleId="uficommentbody">
    <w:name w:val="uficommentbody"/>
    <w:basedOn w:val="DefaultParagraphFont"/>
    <w:rsid w:val="00C41F82"/>
  </w:style>
  <w:style w:type="paragraph" w:styleId="Footer">
    <w:name w:val="footer"/>
    <w:basedOn w:val="Normal"/>
    <w:link w:val="FooterChar"/>
    <w:uiPriority w:val="99"/>
    <w:unhideWhenUsed/>
    <w:rsid w:val="00EC78A6"/>
    <w:pPr>
      <w:tabs>
        <w:tab w:val="center" w:pos="4680"/>
        <w:tab w:val="right" w:pos="9360"/>
      </w:tabs>
    </w:pPr>
  </w:style>
  <w:style w:type="character" w:customStyle="1" w:styleId="FooterChar">
    <w:name w:val="Footer Char"/>
    <w:basedOn w:val="DefaultParagraphFont"/>
    <w:link w:val="Footer"/>
    <w:uiPriority w:val="99"/>
    <w:rsid w:val="00EC78A6"/>
    <w:rPr>
      <w:rFonts w:ascii="Times New Roman" w:eastAsia="Times New Roman" w:hAnsi="Times New Roman" w:cs="Times New Roman"/>
    </w:rPr>
  </w:style>
  <w:style w:type="character" w:styleId="PageNumber">
    <w:name w:val="page number"/>
    <w:basedOn w:val="DefaultParagraphFont"/>
    <w:uiPriority w:val="99"/>
    <w:semiHidden/>
    <w:unhideWhenUsed/>
    <w:rsid w:val="00EC78A6"/>
  </w:style>
  <w:style w:type="character" w:styleId="CommentReference">
    <w:name w:val="annotation reference"/>
    <w:basedOn w:val="DefaultParagraphFont"/>
    <w:uiPriority w:val="99"/>
    <w:semiHidden/>
    <w:unhideWhenUsed/>
    <w:rsid w:val="004E03E4"/>
    <w:rPr>
      <w:sz w:val="16"/>
      <w:szCs w:val="16"/>
    </w:rPr>
  </w:style>
  <w:style w:type="paragraph" w:styleId="CommentSubject">
    <w:name w:val="annotation subject"/>
    <w:basedOn w:val="CommentText"/>
    <w:next w:val="CommentText"/>
    <w:link w:val="CommentSubjectChar"/>
    <w:uiPriority w:val="99"/>
    <w:semiHidden/>
    <w:unhideWhenUsed/>
    <w:rsid w:val="004E03E4"/>
    <w:pPr>
      <w:spacing w:after="0"/>
    </w:pPr>
    <w:rPr>
      <w:rFonts w:ascii="Times New Roman" w:eastAsia="Times New Roman" w:hAnsi="Times New Roman" w:cs="Times New Roman"/>
      <w:b/>
      <w:bCs/>
      <w:lang w:val="en-US"/>
    </w:rPr>
  </w:style>
  <w:style w:type="character" w:customStyle="1" w:styleId="CommentSubjectChar">
    <w:name w:val="Comment Subject Char"/>
    <w:basedOn w:val="CommentTextChar"/>
    <w:link w:val="CommentSubject"/>
    <w:uiPriority w:val="99"/>
    <w:semiHidden/>
    <w:rsid w:val="004E03E4"/>
    <w:rPr>
      <w:rFonts w:ascii="Times New Roman" w:eastAsia="Times New Roman" w:hAnsi="Times New Roman" w:cs="Times New Roman"/>
      <w:b/>
      <w:bCs/>
      <w:sz w:val="20"/>
      <w:szCs w:val="20"/>
      <w:lang w:val="en-GB"/>
    </w:rPr>
  </w:style>
  <w:style w:type="character" w:customStyle="1" w:styleId="UnresolvedMention2">
    <w:name w:val="Unresolved Mention2"/>
    <w:basedOn w:val="DefaultParagraphFont"/>
    <w:uiPriority w:val="99"/>
    <w:semiHidden/>
    <w:unhideWhenUsed/>
    <w:rsid w:val="000D5233"/>
    <w:rPr>
      <w:color w:val="605E5C"/>
      <w:shd w:val="clear" w:color="auto" w:fill="E1DFDD"/>
    </w:rPr>
  </w:style>
  <w:style w:type="paragraph" w:styleId="BalloonText">
    <w:name w:val="Balloon Text"/>
    <w:basedOn w:val="Normal"/>
    <w:link w:val="BalloonTextChar"/>
    <w:uiPriority w:val="99"/>
    <w:semiHidden/>
    <w:unhideWhenUsed/>
    <w:rsid w:val="00201B4F"/>
    <w:rPr>
      <w:rFonts w:ascii="Tahoma" w:hAnsi="Tahoma" w:cs="Tahoma"/>
      <w:sz w:val="16"/>
      <w:szCs w:val="16"/>
    </w:rPr>
  </w:style>
  <w:style w:type="character" w:customStyle="1" w:styleId="BalloonTextChar">
    <w:name w:val="Balloon Text Char"/>
    <w:basedOn w:val="DefaultParagraphFont"/>
    <w:link w:val="BalloonText"/>
    <w:uiPriority w:val="99"/>
    <w:semiHidden/>
    <w:rsid w:val="00201B4F"/>
    <w:rPr>
      <w:rFonts w:ascii="Tahoma" w:eastAsia="Times New Roman" w:hAnsi="Tahoma" w:cs="Tahoma"/>
      <w:sz w:val="16"/>
      <w:szCs w:val="16"/>
    </w:rPr>
  </w:style>
  <w:style w:type="character" w:styleId="Emphasis">
    <w:name w:val="Emphasis"/>
    <w:basedOn w:val="DefaultParagraphFont"/>
    <w:uiPriority w:val="20"/>
    <w:qFormat/>
    <w:rsid w:val="009E31FE"/>
    <w:rPr>
      <w:i/>
      <w:iCs/>
    </w:rPr>
  </w:style>
  <w:style w:type="paragraph" w:styleId="Header">
    <w:name w:val="header"/>
    <w:basedOn w:val="Normal"/>
    <w:link w:val="HeaderChar"/>
    <w:uiPriority w:val="99"/>
    <w:unhideWhenUsed/>
    <w:rsid w:val="00612D7E"/>
    <w:pPr>
      <w:tabs>
        <w:tab w:val="center" w:pos="4680"/>
        <w:tab w:val="right" w:pos="9360"/>
      </w:tabs>
    </w:pPr>
  </w:style>
  <w:style w:type="character" w:customStyle="1" w:styleId="HeaderChar">
    <w:name w:val="Header Char"/>
    <w:basedOn w:val="DefaultParagraphFont"/>
    <w:link w:val="Header"/>
    <w:uiPriority w:val="99"/>
    <w:rsid w:val="00612D7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3274">
      <w:bodyDiv w:val="1"/>
      <w:marLeft w:val="0"/>
      <w:marRight w:val="0"/>
      <w:marTop w:val="0"/>
      <w:marBottom w:val="0"/>
      <w:divBdr>
        <w:top w:val="none" w:sz="0" w:space="0" w:color="auto"/>
        <w:left w:val="none" w:sz="0" w:space="0" w:color="auto"/>
        <w:bottom w:val="none" w:sz="0" w:space="0" w:color="auto"/>
        <w:right w:val="none" w:sz="0" w:space="0" w:color="auto"/>
      </w:divBdr>
    </w:div>
    <w:div w:id="179399521">
      <w:bodyDiv w:val="1"/>
      <w:marLeft w:val="0"/>
      <w:marRight w:val="0"/>
      <w:marTop w:val="0"/>
      <w:marBottom w:val="0"/>
      <w:divBdr>
        <w:top w:val="none" w:sz="0" w:space="0" w:color="auto"/>
        <w:left w:val="none" w:sz="0" w:space="0" w:color="auto"/>
        <w:bottom w:val="none" w:sz="0" w:space="0" w:color="auto"/>
        <w:right w:val="none" w:sz="0" w:space="0" w:color="auto"/>
      </w:divBdr>
    </w:div>
    <w:div w:id="403263336">
      <w:bodyDiv w:val="1"/>
      <w:marLeft w:val="0"/>
      <w:marRight w:val="0"/>
      <w:marTop w:val="0"/>
      <w:marBottom w:val="0"/>
      <w:divBdr>
        <w:top w:val="none" w:sz="0" w:space="0" w:color="auto"/>
        <w:left w:val="none" w:sz="0" w:space="0" w:color="auto"/>
        <w:bottom w:val="none" w:sz="0" w:space="0" w:color="auto"/>
        <w:right w:val="none" w:sz="0" w:space="0" w:color="auto"/>
      </w:divBdr>
    </w:div>
    <w:div w:id="584457518">
      <w:bodyDiv w:val="1"/>
      <w:marLeft w:val="0"/>
      <w:marRight w:val="0"/>
      <w:marTop w:val="0"/>
      <w:marBottom w:val="0"/>
      <w:divBdr>
        <w:top w:val="none" w:sz="0" w:space="0" w:color="auto"/>
        <w:left w:val="none" w:sz="0" w:space="0" w:color="auto"/>
        <w:bottom w:val="none" w:sz="0" w:space="0" w:color="auto"/>
        <w:right w:val="none" w:sz="0" w:space="0" w:color="auto"/>
      </w:divBdr>
    </w:div>
    <w:div w:id="664743132">
      <w:bodyDiv w:val="1"/>
      <w:marLeft w:val="0"/>
      <w:marRight w:val="0"/>
      <w:marTop w:val="0"/>
      <w:marBottom w:val="0"/>
      <w:divBdr>
        <w:top w:val="none" w:sz="0" w:space="0" w:color="auto"/>
        <w:left w:val="none" w:sz="0" w:space="0" w:color="auto"/>
        <w:bottom w:val="none" w:sz="0" w:space="0" w:color="auto"/>
        <w:right w:val="none" w:sz="0" w:space="0" w:color="auto"/>
      </w:divBdr>
    </w:div>
    <w:div w:id="731848433">
      <w:bodyDiv w:val="1"/>
      <w:marLeft w:val="0"/>
      <w:marRight w:val="0"/>
      <w:marTop w:val="0"/>
      <w:marBottom w:val="0"/>
      <w:divBdr>
        <w:top w:val="none" w:sz="0" w:space="0" w:color="auto"/>
        <w:left w:val="none" w:sz="0" w:space="0" w:color="auto"/>
        <w:bottom w:val="none" w:sz="0" w:space="0" w:color="auto"/>
        <w:right w:val="none" w:sz="0" w:space="0" w:color="auto"/>
      </w:divBdr>
    </w:div>
    <w:div w:id="769161630">
      <w:bodyDiv w:val="1"/>
      <w:marLeft w:val="0"/>
      <w:marRight w:val="0"/>
      <w:marTop w:val="0"/>
      <w:marBottom w:val="0"/>
      <w:divBdr>
        <w:top w:val="none" w:sz="0" w:space="0" w:color="auto"/>
        <w:left w:val="none" w:sz="0" w:space="0" w:color="auto"/>
        <w:bottom w:val="none" w:sz="0" w:space="0" w:color="auto"/>
        <w:right w:val="none" w:sz="0" w:space="0" w:color="auto"/>
      </w:divBdr>
    </w:div>
    <w:div w:id="839780485">
      <w:bodyDiv w:val="1"/>
      <w:marLeft w:val="0"/>
      <w:marRight w:val="0"/>
      <w:marTop w:val="0"/>
      <w:marBottom w:val="0"/>
      <w:divBdr>
        <w:top w:val="none" w:sz="0" w:space="0" w:color="auto"/>
        <w:left w:val="none" w:sz="0" w:space="0" w:color="auto"/>
        <w:bottom w:val="none" w:sz="0" w:space="0" w:color="auto"/>
        <w:right w:val="none" w:sz="0" w:space="0" w:color="auto"/>
      </w:divBdr>
      <w:divsChild>
        <w:div w:id="1378555033">
          <w:marLeft w:val="0"/>
          <w:marRight w:val="0"/>
          <w:marTop w:val="0"/>
          <w:marBottom w:val="0"/>
          <w:divBdr>
            <w:top w:val="none" w:sz="0" w:space="0" w:color="auto"/>
            <w:left w:val="none" w:sz="0" w:space="0" w:color="auto"/>
            <w:bottom w:val="none" w:sz="0" w:space="0" w:color="auto"/>
            <w:right w:val="none" w:sz="0" w:space="0" w:color="auto"/>
          </w:divBdr>
          <w:divsChild>
            <w:div w:id="13554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6008">
      <w:bodyDiv w:val="1"/>
      <w:marLeft w:val="0"/>
      <w:marRight w:val="0"/>
      <w:marTop w:val="0"/>
      <w:marBottom w:val="0"/>
      <w:divBdr>
        <w:top w:val="none" w:sz="0" w:space="0" w:color="auto"/>
        <w:left w:val="none" w:sz="0" w:space="0" w:color="auto"/>
        <w:bottom w:val="none" w:sz="0" w:space="0" w:color="auto"/>
        <w:right w:val="none" w:sz="0" w:space="0" w:color="auto"/>
      </w:divBdr>
    </w:div>
    <w:div w:id="895358255">
      <w:bodyDiv w:val="1"/>
      <w:marLeft w:val="0"/>
      <w:marRight w:val="0"/>
      <w:marTop w:val="0"/>
      <w:marBottom w:val="0"/>
      <w:divBdr>
        <w:top w:val="none" w:sz="0" w:space="0" w:color="auto"/>
        <w:left w:val="none" w:sz="0" w:space="0" w:color="auto"/>
        <w:bottom w:val="none" w:sz="0" w:space="0" w:color="auto"/>
        <w:right w:val="none" w:sz="0" w:space="0" w:color="auto"/>
      </w:divBdr>
      <w:divsChild>
        <w:div w:id="622616774">
          <w:marLeft w:val="0"/>
          <w:marRight w:val="0"/>
          <w:marTop w:val="0"/>
          <w:marBottom w:val="0"/>
          <w:divBdr>
            <w:top w:val="none" w:sz="0" w:space="0" w:color="auto"/>
            <w:left w:val="none" w:sz="0" w:space="0" w:color="auto"/>
            <w:bottom w:val="none" w:sz="0" w:space="0" w:color="auto"/>
            <w:right w:val="none" w:sz="0" w:space="0" w:color="auto"/>
          </w:divBdr>
        </w:div>
      </w:divsChild>
    </w:div>
    <w:div w:id="970482417">
      <w:bodyDiv w:val="1"/>
      <w:marLeft w:val="0"/>
      <w:marRight w:val="0"/>
      <w:marTop w:val="0"/>
      <w:marBottom w:val="0"/>
      <w:divBdr>
        <w:top w:val="none" w:sz="0" w:space="0" w:color="auto"/>
        <w:left w:val="none" w:sz="0" w:space="0" w:color="auto"/>
        <w:bottom w:val="none" w:sz="0" w:space="0" w:color="auto"/>
        <w:right w:val="none" w:sz="0" w:space="0" w:color="auto"/>
      </w:divBdr>
      <w:divsChild>
        <w:div w:id="1634405648">
          <w:marLeft w:val="0"/>
          <w:marRight w:val="0"/>
          <w:marTop w:val="0"/>
          <w:marBottom w:val="0"/>
          <w:divBdr>
            <w:top w:val="none" w:sz="0" w:space="0" w:color="auto"/>
            <w:left w:val="none" w:sz="0" w:space="0" w:color="auto"/>
            <w:bottom w:val="none" w:sz="0" w:space="0" w:color="auto"/>
            <w:right w:val="none" w:sz="0" w:space="0" w:color="auto"/>
          </w:divBdr>
        </w:div>
      </w:divsChild>
    </w:div>
    <w:div w:id="976881231">
      <w:bodyDiv w:val="1"/>
      <w:marLeft w:val="0"/>
      <w:marRight w:val="0"/>
      <w:marTop w:val="0"/>
      <w:marBottom w:val="0"/>
      <w:divBdr>
        <w:top w:val="none" w:sz="0" w:space="0" w:color="auto"/>
        <w:left w:val="none" w:sz="0" w:space="0" w:color="auto"/>
        <w:bottom w:val="none" w:sz="0" w:space="0" w:color="auto"/>
        <w:right w:val="none" w:sz="0" w:space="0" w:color="auto"/>
      </w:divBdr>
    </w:div>
    <w:div w:id="1224869248">
      <w:bodyDiv w:val="1"/>
      <w:marLeft w:val="0"/>
      <w:marRight w:val="0"/>
      <w:marTop w:val="0"/>
      <w:marBottom w:val="0"/>
      <w:divBdr>
        <w:top w:val="none" w:sz="0" w:space="0" w:color="auto"/>
        <w:left w:val="none" w:sz="0" w:space="0" w:color="auto"/>
        <w:bottom w:val="none" w:sz="0" w:space="0" w:color="auto"/>
        <w:right w:val="none" w:sz="0" w:space="0" w:color="auto"/>
      </w:divBdr>
    </w:div>
    <w:div w:id="1246918121">
      <w:bodyDiv w:val="1"/>
      <w:marLeft w:val="0"/>
      <w:marRight w:val="0"/>
      <w:marTop w:val="0"/>
      <w:marBottom w:val="0"/>
      <w:divBdr>
        <w:top w:val="none" w:sz="0" w:space="0" w:color="auto"/>
        <w:left w:val="none" w:sz="0" w:space="0" w:color="auto"/>
        <w:bottom w:val="none" w:sz="0" w:space="0" w:color="auto"/>
        <w:right w:val="none" w:sz="0" w:space="0" w:color="auto"/>
      </w:divBdr>
    </w:div>
    <w:div w:id="1409110184">
      <w:bodyDiv w:val="1"/>
      <w:marLeft w:val="0"/>
      <w:marRight w:val="0"/>
      <w:marTop w:val="0"/>
      <w:marBottom w:val="0"/>
      <w:divBdr>
        <w:top w:val="none" w:sz="0" w:space="0" w:color="auto"/>
        <w:left w:val="none" w:sz="0" w:space="0" w:color="auto"/>
        <w:bottom w:val="none" w:sz="0" w:space="0" w:color="auto"/>
        <w:right w:val="none" w:sz="0" w:space="0" w:color="auto"/>
      </w:divBdr>
    </w:div>
    <w:div w:id="1488593880">
      <w:bodyDiv w:val="1"/>
      <w:marLeft w:val="0"/>
      <w:marRight w:val="0"/>
      <w:marTop w:val="0"/>
      <w:marBottom w:val="0"/>
      <w:divBdr>
        <w:top w:val="none" w:sz="0" w:space="0" w:color="auto"/>
        <w:left w:val="none" w:sz="0" w:space="0" w:color="auto"/>
        <w:bottom w:val="none" w:sz="0" w:space="0" w:color="auto"/>
        <w:right w:val="none" w:sz="0" w:space="0" w:color="auto"/>
      </w:divBdr>
      <w:divsChild>
        <w:div w:id="1802574165">
          <w:marLeft w:val="0"/>
          <w:marRight w:val="0"/>
          <w:marTop w:val="0"/>
          <w:marBottom w:val="0"/>
          <w:divBdr>
            <w:top w:val="none" w:sz="0" w:space="0" w:color="auto"/>
            <w:left w:val="none" w:sz="0" w:space="0" w:color="auto"/>
            <w:bottom w:val="none" w:sz="0" w:space="0" w:color="auto"/>
            <w:right w:val="none" w:sz="0" w:space="0" w:color="auto"/>
          </w:divBdr>
          <w:divsChild>
            <w:div w:id="191092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7354">
      <w:bodyDiv w:val="1"/>
      <w:marLeft w:val="0"/>
      <w:marRight w:val="0"/>
      <w:marTop w:val="0"/>
      <w:marBottom w:val="0"/>
      <w:divBdr>
        <w:top w:val="none" w:sz="0" w:space="0" w:color="auto"/>
        <w:left w:val="none" w:sz="0" w:space="0" w:color="auto"/>
        <w:bottom w:val="none" w:sz="0" w:space="0" w:color="auto"/>
        <w:right w:val="none" w:sz="0" w:space="0" w:color="auto"/>
      </w:divBdr>
    </w:div>
    <w:div w:id="1789274932">
      <w:bodyDiv w:val="1"/>
      <w:marLeft w:val="0"/>
      <w:marRight w:val="0"/>
      <w:marTop w:val="0"/>
      <w:marBottom w:val="0"/>
      <w:divBdr>
        <w:top w:val="none" w:sz="0" w:space="0" w:color="auto"/>
        <w:left w:val="none" w:sz="0" w:space="0" w:color="auto"/>
        <w:bottom w:val="none" w:sz="0" w:space="0" w:color="auto"/>
        <w:right w:val="none" w:sz="0" w:space="0" w:color="auto"/>
      </w:divBdr>
    </w:div>
    <w:div w:id="1986081440">
      <w:bodyDiv w:val="1"/>
      <w:marLeft w:val="0"/>
      <w:marRight w:val="0"/>
      <w:marTop w:val="0"/>
      <w:marBottom w:val="0"/>
      <w:divBdr>
        <w:top w:val="none" w:sz="0" w:space="0" w:color="auto"/>
        <w:left w:val="none" w:sz="0" w:space="0" w:color="auto"/>
        <w:bottom w:val="none" w:sz="0" w:space="0" w:color="auto"/>
        <w:right w:val="none" w:sz="0" w:space="0" w:color="auto"/>
      </w:divBdr>
    </w:div>
    <w:div w:id="2008093260">
      <w:bodyDiv w:val="1"/>
      <w:marLeft w:val="0"/>
      <w:marRight w:val="0"/>
      <w:marTop w:val="0"/>
      <w:marBottom w:val="0"/>
      <w:divBdr>
        <w:top w:val="none" w:sz="0" w:space="0" w:color="auto"/>
        <w:left w:val="none" w:sz="0" w:space="0" w:color="auto"/>
        <w:bottom w:val="none" w:sz="0" w:space="0" w:color="auto"/>
        <w:right w:val="none" w:sz="0" w:space="0" w:color="auto"/>
      </w:divBdr>
    </w:div>
    <w:div w:id="2075930914">
      <w:bodyDiv w:val="1"/>
      <w:marLeft w:val="0"/>
      <w:marRight w:val="0"/>
      <w:marTop w:val="0"/>
      <w:marBottom w:val="0"/>
      <w:divBdr>
        <w:top w:val="none" w:sz="0" w:space="0" w:color="auto"/>
        <w:left w:val="none" w:sz="0" w:space="0" w:color="auto"/>
        <w:bottom w:val="none" w:sz="0" w:space="0" w:color="auto"/>
        <w:right w:val="none" w:sz="0" w:space="0" w:color="auto"/>
      </w:divBdr>
      <w:divsChild>
        <w:div w:id="1380204061">
          <w:marLeft w:val="0"/>
          <w:marRight w:val="0"/>
          <w:marTop w:val="0"/>
          <w:marBottom w:val="0"/>
          <w:divBdr>
            <w:top w:val="none" w:sz="0" w:space="0" w:color="auto"/>
            <w:left w:val="none" w:sz="0" w:space="0" w:color="auto"/>
            <w:bottom w:val="none" w:sz="0" w:space="0" w:color="auto"/>
            <w:right w:val="none" w:sz="0" w:space="0" w:color="auto"/>
          </w:divBdr>
          <w:divsChild>
            <w:div w:id="93363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712145">
      <w:bodyDiv w:val="1"/>
      <w:marLeft w:val="0"/>
      <w:marRight w:val="0"/>
      <w:marTop w:val="0"/>
      <w:marBottom w:val="0"/>
      <w:divBdr>
        <w:top w:val="none" w:sz="0" w:space="0" w:color="auto"/>
        <w:left w:val="none" w:sz="0" w:space="0" w:color="auto"/>
        <w:bottom w:val="none" w:sz="0" w:space="0" w:color="auto"/>
        <w:right w:val="none" w:sz="0" w:space="0" w:color="auto"/>
      </w:divBdr>
      <w:divsChild>
        <w:div w:id="1542866151">
          <w:marLeft w:val="0"/>
          <w:marRight w:val="0"/>
          <w:marTop w:val="0"/>
          <w:marBottom w:val="0"/>
          <w:divBdr>
            <w:top w:val="none" w:sz="0" w:space="0" w:color="auto"/>
            <w:left w:val="none" w:sz="0" w:space="0" w:color="auto"/>
            <w:bottom w:val="none" w:sz="0" w:space="0" w:color="auto"/>
            <w:right w:val="none" w:sz="0" w:space="0" w:color="auto"/>
          </w:divBdr>
          <w:divsChild>
            <w:div w:id="9666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23429">
      <w:bodyDiv w:val="1"/>
      <w:marLeft w:val="0"/>
      <w:marRight w:val="0"/>
      <w:marTop w:val="0"/>
      <w:marBottom w:val="0"/>
      <w:divBdr>
        <w:top w:val="none" w:sz="0" w:space="0" w:color="auto"/>
        <w:left w:val="none" w:sz="0" w:space="0" w:color="auto"/>
        <w:bottom w:val="none" w:sz="0" w:space="0" w:color="auto"/>
        <w:right w:val="none" w:sz="0" w:space="0" w:color="auto"/>
      </w:divBdr>
      <w:divsChild>
        <w:div w:id="1007633159">
          <w:marLeft w:val="446"/>
          <w:marRight w:val="0"/>
          <w:marTop w:val="0"/>
          <w:marBottom w:val="0"/>
          <w:divBdr>
            <w:top w:val="none" w:sz="0" w:space="0" w:color="auto"/>
            <w:left w:val="none" w:sz="0" w:space="0" w:color="auto"/>
            <w:bottom w:val="none" w:sz="0" w:space="0" w:color="auto"/>
            <w:right w:val="none" w:sz="0" w:space="0" w:color="auto"/>
          </w:divBdr>
        </w:div>
        <w:div w:id="45143845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saam.amer@gmail.com"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co/yODxjTmKzS" TargetMode="External"/><Relationship Id="rId4" Type="http://schemas.openxmlformats.org/officeDocument/2006/relationships/settings" Target="settings.xml"/><Relationship Id="rId9" Type="http://schemas.openxmlformats.org/officeDocument/2006/relationships/hyperlink" Target="mailto:mw.amer@gu.edu.p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eveloper.twitter.com/en/developer-terms/agreement-and-policy" TargetMode="External"/><Relationship Id="rId1" Type="http://schemas.openxmlformats.org/officeDocument/2006/relationships/hyperlink" Target="https://www.statista.com/statistics/970920/monetizable-daily-active-twitter-users-worldw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D57A6-9980-4BCA-874D-77E1F531B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21</Pages>
  <Words>14650</Words>
  <Characters>83507</Characters>
  <Application>Microsoft Office Word</Application>
  <DocSecurity>0</DocSecurity>
  <Lines>695</Lines>
  <Paragraphs>195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Ahmed-Under</Company>
  <LinksUpToDate>false</LinksUpToDate>
  <CharactersWithSpaces>97962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Wesam Amer</dc:creator>
  <cp:lastModifiedBy>Wesam Amer</cp:lastModifiedBy>
  <cp:revision>44</cp:revision>
  <cp:lastPrinted>2022-01-27T18:26:00Z</cp:lastPrinted>
  <dcterms:created xsi:type="dcterms:W3CDTF">2023-03-25T10:59:00Z</dcterms:created>
  <dcterms:modified xsi:type="dcterms:W3CDTF">2023-03-26T07:12:00Z</dcterms:modified>
</cp:coreProperties>
</file>